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E35C4" w14:textId="77777777" w:rsidR="00FE7D8B" w:rsidRPr="005A2C05" w:rsidRDefault="00FE7D8B" w:rsidP="00FE7D8B">
      <w:pPr>
        <w:pStyle w:val="Pealkiri1"/>
        <w:spacing w:line="240" w:lineRule="auto"/>
        <w:jc w:val="right"/>
        <w:rPr>
          <w:b w:val="0"/>
          <w:sz w:val="24"/>
          <w:szCs w:val="24"/>
        </w:rPr>
      </w:pPr>
      <w:bookmarkStart w:id="0" w:name="_Hlk174545062"/>
      <w:r w:rsidRPr="005A2C05">
        <w:rPr>
          <w:b w:val="0"/>
          <w:sz w:val="24"/>
          <w:szCs w:val="24"/>
        </w:rPr>
        <w:t>EELNÕU</w:t>
      </w:r>
    </w:p>
    <w:p w14:paraId="63E1A307" w14:textId="4BA2B115" w:rsidR="00FE7D8B" w:rsidRPr="005A2C05" w:rsidRDefault="00311C90" w:rsidP="00FE7D8B">
      <w:pPr>
        <w:spacing w:after="0" w:line="240" w:lineRule="auto"/>
        <w:jc w:val="right"/>
        <w:rPr>
          <w:rFonts w:ascii="Times New Roman" w:hAnsi="Times New Roman" w:cs="Times New Roman"/>
          <w:sz w:val="24"/>
          <w:szCs w:val="24"/>
          <w:lang w:eastAsia="et-EE"/>
        </w:rPr>
      </w:pPr>
      <w:r>
        <w:rPr>
          <w:rFonts w:ascii="Times New Roman" w:hAnsi="Times New Roman" w:cs="Times New Roman"/>
          <w:sz w:val="24"/>
          <w:szCs w:val="24"/>
          <w:lang w:eastAsia="et-EE"/>
        </w:rPr>
        <w:t>AUGUST</w:t>
      </w:r>
      <w:r w:rsidR="00FE7D8B" w:rsidRPr="005A2C05">
        <w:rPr>
          <w:rFonts w:ascii="Times New Roman" w:hAnsi="Times New Roman" w:cs="Times New Roman"/>
          <w:sz w:val="24"/>
          <w:szCs w:val="24"/>
          <w:lang w:eastAsia="et-EE"/>
        </w:rPr>
        <w:t xml:space="preserve"> 2024</w:t>
      </w:r>
    </w:p>
    <w:p w14:paraId="62382313" w14:textId="77777777" w:rsidR="00FE7D8B" w:rsidRPr="005A2C05" w:rsidRDefault="00FE7D8B" w:rsidP="00FE7D8B">
      <w:pPr>
        <w:spacing w:after="0" w:line="240" w:lineRule="auto"/>
        <w:jc w:val="both"/>
        <w:rPr>
          <w:rFonts w:ascii="Times New Roman" w:hAnsi="Times New Roman" w:cs="Times New Roman"/>
          <w:b/>
          <w:sz w:val="24"/>
          <w:szCs w:val="24"/>
          <w:lang w:eastAsia="et-EE"/>
        </w:rPr>
      </w:pPr>
    </w:p>
    <w:p w14:paraId="1EA68072" w14:textId="77777777" w:rsidR="00FE7D8B" w:rsidRPr="00BC2282" w:rsidRDefault="00FE7D8B" w:rsidP="00FE7D8B">
      <w:pPr>
        <w:pStyle w:val="Pealkiri1"/>
        <w:spacing w:line="240" w:lineRule="auto"/>
        <w:jc w:val="center"/>
      </w:pPr>
      <w:r w:rsidRPr="00BC2282">
        <w:t>Hoiu-laenuühistu seaduse muutmise</w:t>
      </w:r>
    </w:p>
    <w:p w14:paraId="62A82DEC" w14:textId="0BAB9CDC" w:rsidR="00FE7D8B" w:rsidRPr="00FE7D8B" w:rsidRDefault="00FE7D8B" w:rsidP="00FE7D8B">
      <w:pPr>
        <w:pStyle w:val="Pealkiri1"/>
        <w:spacing w:line="240" w:lineRule="auto"/>
        <w:jc w:val="center"/>
      </w:pPr>
      <w:r w:rsidRPr="00BC2282">
        <w:t>ja sellega seonduvalt teiste seaduste muutmise seadu</w:t>
      </w:r>
      <w:r>
        <w:t>s</w:t>
      </w:r>
    </w:p>
    <w:p w14:paraId="68F6A9BF" w14:textId="77777777" w:rsidR="00FE7D8B" w:rsidRPr="005A2C05" w:rsidRDefault="00FE7D8B" w:rsidP="00FE7D8B">
      <w:pPr>
        <w:spacing w:after="0" w:line="240" w:lineRule="auto"/>
        <w:jc w:val="both"/>
        <w:rPr>
          <w:rFonts w:ascii="Times New Roman" w:hAnsi="Times New Roman" w:cs="Times New Roman"/>
          <w:sz w:val="24"/>
          <w:szCs w:val="24"/>
        </w:rPr>
      </w:pPr>
    </w:p>
    <w:p w14:paraId="59DAFD9F" w14:textId="77777777" w:rsidR="00FE7D8B" w:rsidRPr="005A2C05" w:rsidRDefault="00FE7D8B" w:rsidP="00FE7D8B">
      <w:pPr>
        <w:pStyle w:val="Pealkiri1"/>
        <w:spacing w:line="240" w:lineRule="auto"/>
        <w:jc w:val="both"/>
        <w:rPr>
          <w:sz w:val="24"/>
          <w:szCs w:val="24"/>
        </w:rPr>
      </w:pPr>
      <w:r w:rsidRPr="005A2C05">
        <w:rPr>
          <w:sz w:val="24"/>
          <w:szCs w:val="24"/>
        </w:rPr>
        <w:t>§ 1. Hoiu-laenuühistu seaduse muutmine</w:t>
      </w:r>
    </w:p>
    <w:p w14:paraId="4140928E" w14:textId="77777777" w:rsidR="00FE7D8B" w:rsidRPr="005A2C05" w:rsidRDefault="00FE7D8B" w:rsidP="00FE7D8B">
      <w:pPr>
        <w:spacing w:after="0" w:line="240" w:lineRule="auto"/>
        <w:jc w:val="both"/>
        <w:rPr>
          <w:rFonts w:ascii="Times New Roman" w:eastAsia="Times New Roman" w:hAnsi="Times New Roman" w:cs="Times New Roman"/>
          <w:sz w:val="24"/>
          <w:szCs w:val="24"/>
          <w:lang w:eastAsia="et-EE"/>
        </w:rPr>
      </w:pPr>
    </w:p>
    <w:p w14:paraId="65432A99" w14:textId="77777777" w:rsidR="00FE7D8B" w:rsidRPr="005A2C05" w:rsidRDefault="00FE7D8B" w:rsidP="00FE7D8B">
      <w:pPr>
        <w:spacing w:after="0" w:line="240" w:lineRule="auto"/>
        <w:jc w:val="both"/>
        <w:rPr>
          <w:rFonts w:ascii="Times New Roman" w:eastAsia="Times New Roman" w:hAnsi="Times New Roman" w:cs="Times New Roman"/>
          <w:sz w:val="24"/>
          <w:szCs w:val="24"/>
          <w:lang w:eastAsia="et-EE"/>
        </w:rPr>
      </w:pPr>
      <w:r w:rsidRPr="005A2C05">
        <w:rPr>
          <w:rFonts w:ascii="Times New Roman" w:eastAsia="Times New Roman" w:hAnsi="Times New Roman" w:cs="Times New Roman"/>
          <w:sz w:val="24"/>
          <w:szCs w:val="24"/>
          <w:lang w:eastAsia="et-EE"/>
        </w:rPr>
        <w:t>Hoiu-laenuühistu seaduses tehakse järgmised muudatused:</w:t>
      </w:r>
    </w:p>
    <w:p w14:paraId="5CC627B1" w14:textId="77777777" w:rsidR="00FE7D8B" w:rsidRPr="005A2C05" w:rsidRDefault="00FE7D8B" w:rsidP="00FE7D8B">
      <w:pPr>
        <w:spacing w:after="0" w:line="240" w:lineRule="auto"/>
        <w:jc w:val="both"/>
        <w:rPr>
          <w:rFonts w:ascii="Times New Roman" w:eastAsia="Times New Roman" w:hAnsi="Times New Roman" w:cs="Times New Roman"/>
          <w:sz w:val="24"/>
          <w:szCs w:val="24"/>
          <w:lang w:eastAsia="et-EE"/>
        </w:rPr>
      </w:pPr>
    </w:p>
    <w:p w14:paraId="38ED91A9"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
          <w:sz w:val="24"/>
          <w:szCs w:val="24"/>
        </w:rPr>
        <w:t>1)</w:t>
      </w:r>
      <w:r w:rsidRPr="005A2C05">
        <w:rPr>
          <w:rFonts w:ascii="Times New Roman" w:hAnsi="Times New Roman" w:cs="Times New Roman"/>
          <w:sz w:val="24"/>
          <w:szCs w:val="24"/>
        </w:rPr>
        <w:t xml:space="preserve"> paragrahvi 1 tekst muudetakse ja sõnastatakse järgmiselt:</w:t>
      </w:r>
    </w:p>
    <w:p w14:paraId="0CF9CA81"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„Käesolev seadus määrab kindlaks hoiu-laenuühistu õigusliku seisundi, tegevuse alused, asutamise ja lõpetamise korra ning </w:t>
      </w:r>
      <w:r>
        <w:rPr>
          <w:rFonts w:ascii="Times New Roman" w:hAnsi="Times New Roman" w:cs="Times New Roman"/>
          <w:sz w:val="24"/>
          <w:szCs w:val="24"/>
        </w:rPr>
        <w:t>teabe avalikustamise</w:t>
      </w:r>
      <w:r w:rsidRPr="005A2C05">
        <w:rPr>
          <w:rFonts w:ascii="Times New Roman" w:hAnsi="Times New Roman" w:cs="Times New Roman"/>
          <w:sz w:val="24"/>
          <w:szCs w:val="24"/>
        </w:rPr>
        <w:t xml:space="preserve"> tema tegevuse </w:t>
      </w:r>
      <w:r>
        <w:rPr>
          <w:rFonts w:ascii="Times New Roman" w:hAnsi="Times New Roman" w:cs="Times New Roman"/>
          <w:sz w:val="24"/>
          <w:szCs w:val="24"/>
        </w:rPr>
        <w:t>kohta</w:t>
      </w:r>
      <w:r w:rsidRPr="005A2C05">
        <w:rPr>
          <w:rFonts w:ascii="Times New Roman" w:hAnsi="Times New Roman" w:cs="Times New Roman"/>
          <w:sz w:val="24"/>
          <w:szCs w:val="24"/>
        </w:rPr>
        <w:t>.“;</w:t>
      </w:r>
    </w:p>
    <w:p w14:paraId="65DA5CA0" w14:textId="77777777" w:rsidR="00FE7D8B" w:rsidRPr="005A2C05" w:rsidRDefault="00FE7D8B" w:rsidP="00FE7D8B">
      <w:pPr>
        <w:spacing w:after="0" w:line="240" w:lineRule="auto"/>
        <w:jc w:val="both"/>
        <w:rPr>
          <w:rFonts w:ascii="Times New Roman" w:hAnsi="Times New Roman" w:cs="Times New Roman"/>
          <w:sz w:val="24"/>
          <w:szCs w:val="24"/>
        </w:rPr>
      </w:pPr>
    </w:p>
    <w:p w14:paraId="052054F3"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2)</w:t>
      </w:r>
      <w:r w:rsidRPr="005A2C05">
        <w:rPr>
          <w:rFonts w:ascii="Times New Roman" w:hAnsi="Times New Roman" w:cs="Times New Roman"/>
          <w:bCs/>
          <w:sz w:val="24"/>
          <w:szCs w:val="24"/>
        </w:rPr>
        <w:t xml:space="preserve"> paragrahvi 2 lõikes 2 asendatakse sõna „ühistute“ sõnaga „</w:t>
      </w:r>
      <w:proofErr w:type="spellStart"/>
      <w:r w:rsidRPr="005A2C05">
        <w:rPr>
          <w:rFonts w:ascii="Times New Roman" w:hAnsi="Times New Roman" w:cs="Times New Roman"/>
          <w:bCs/>
          <w:sz w:val="24"/>
          <w:szCs w:val="24"/>
        </w:rPr>
        <w:t>tulundusühistute</w:t>
      </w:r>
      <w:proofErr w:type="spellEnd"/>
      <w:r w:rsidRPr="005A2C05">
        <w:rPr>
          <w:rFonts w:ascii="Times New Roman" w:hAnsi="Times New Roman" w:cs="Times New Roman"/>
          <w:bCs/>
          <w:sz w:val="24"/>
          <w:szCs w:val="24"/>
        </w:rPr>
        <w:t>“;</w:t>
      </w:r>
    </w:p>
    <w:p w14:paraId="44679431" w14:textId="77777777" w:rsidR="00FE7D8B" w:rsidRPr="005A2C05" w:rsidRDefault="00FE7D8B" w:rsidP="00FE7D8B">
      <w:pPr>
        <w:pStyle w:val="Loendilik"/>
        <w:spacing w:after="0" w:line="240" w:lineRule="auto"/>
        <w:ind w:left="284"/>
        <w:jc w:val="both"/>
        <w:rPr>
          <w:rFonts w:ascii="Times New Roman" w:hAnsi="Times New Roman" w:cs="Times New Roman"/>
          <w:bCs/>
          <w:sz w:val="24"/>
          <w:szCs w:val="24"/>
          <w:lang w:val="et-EE"/>
        </w:rPr>
      </w:pPr>
    </w:p>
    <w:p w14:paraId="54ACF231" w14:textId="77777777" w:rsidR="00FE7D8B" w:rsidRPr="005A2C05" w:rsidRDefault="00FE7D8B" w:rsidP="00FE7D8B">
      <w:pPr>
        <w:spacing w:after="0" w:line="240" w:lineRule="auto"/>
        <w:jc w:val="both"/>
        <w:rPr>
          <w:rFonts w:ascii="Times New Roman" w:hAnsi="Times New Roman" w:cs="Times New Roman"/>
          <w:bCs/>
          <w:i/>
          <w:sz w:val="24"/>
          <w:szCs w:val="24"/>
        </w:rPr>
      </w:pPr>
      <w:r w:rsidRPr="005A2C05">
        <w:rPr>
          <w:rFonts w:ascii="Times New Roman" w:hAnsi="Times New Roman" w:cs="Times New Roman"/>
          <w:b/>
          <w:sz w:val="24"/>
          <w:szCs w:val="24"/>
        </w:rPr>
        <w:t>3)</w:t>
      </w:r>
      <w:r w:rsidRPr="005A2C05">
        <w:rPr>
          <w:rFonts w:ascii="Times New Roman" w:hAnsi="Times New Roman" w:cs="Times New Roman"/>
          <w:bCs/>
          <w:sz w:val="24"/>
          <w:szCs w:val="24"/>
        </w:rPr>
        <w:t xml:space="preserve"> paragrahvi 2 täiendatakse lõikega 4 järgmises sõnastuses:</w:t>
      </w:r>
    </w:p>
    <w:p w14:paraId="09D42C34" w14:textId="2B93AE7E"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„(4) Hoiu-laenuühistu tegevust, mis läheb vastuollu käesoleva seaduse § 6 lõikes 1 või 5 sätestatuga, käsitatakse avalikkuselt hoiuste kaasamiseks krediidiasutuste seaduse § 4 lõike 3 tähenduses ning</w:t>
      </w:r>
      <w:r w:rsidR="00311C90">
        <w:rPr>
          <w:rFonts w:ascii="Times New Roman" w:hAnsi="Times New Roman" w:cs="Times New Roman"/>
          <w:bCs/>
          <w:sz w:val="24"/>
          <w:szCs w:val="24"/>
        </w:rPr>
        <w:t xml:space="preserve"> sellisel juhul peab </w:t>
      </w:r>
      <w:r w:rsidRPr="005A2C05">
        <w:rPr>
          <w:rFonts w:ascii="Times New Roman" w:hAnsi="Times New Roman" w:cs="Times New Roman"/>
          <w:bCs/>
          <w:sz w:val="24"/>
          <w:szCs w:val="24"/>
        </w:rPr>
        <w:t>hoiu-laenuühistu</w:t>
      </w:r>
      <w:r w:rsidR="00311C90">
        <w:rPr>
          <w:rFonts w:ascii="Times New Roman" w:hAnsi="Times New Roman" w:cs="Times New Roman"/>
          <w:bCs/>
          <w:sz w:val="24"/>
          <w:szCs w:val="24"/>
        </w:rPr>
        <w:t xml:space="preserve"> esitama Finantsinspektsioonile krediidiasutuse tegevusloa taotluse ning talle</w:t>
      </w:r>
      <w:r w:rsidRPr="005A2C05">
        <w:rPr>
          <w:rFonts w:ascii="Times New Roman" w:hAnsi="Times New Roman" w:cs="Times New Roman"/>
          <w:bCs/>
          <w:sz w:val="24"/>
          <w:szCs w:val="24"/>
        </w:rPr>
        <w:t xml:space="preserve"> kohaldatakse krediidiasutuste seaduses krediidiasutuse kohta sätestatut.“;</w:t>
      </w:r>
    </w:p>
    <w:p w14:paraId="2BB077AC" w14:textId="77777777" w:rsidR="00FE7D8B" w:rsidRPr="005A2C05" w:rsidRDefault="00FE7D8B" w:rsidP="00FE7D8B">
      <w:pPr>
        <w:spacing w:after="0" w:line="240" w:lineRule="auto"/>
        <w:jc w:val="both"/>
        <w:rPr>
          <w:rFonts w:ascii="Times New Roman" w:hAnsi="Times New Roman" w:cs="Times New Roman"/>
          <w:bCs/>
          <w:sz w:val="24"/>
          <w:szCs w:val="24"/>
        </w:rPr>
      </w:pPr>
    </w:p>
    <w:p w14:paraId="2BEBBE7A"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4)</w:t>
      </w:r>
      <w:r w:rsidRPr="005A2C05">
        <w:rPr>
          <w:rFonts w:ascii="Times New Roman" w:hAnsi="Times New Roman" w:cs="Times New Roman"/>
          <w:bCs/>
          <w:sz w:val="24"/>
          <w:szCs w:val="24"/>
        </w:rPr>
        <w:t xml:space="preserve"> paragrahvi 3 lõige 1 muudetakse ja sõnastatakse järgmiselt:</w:t>
      </w:r>
    </w:p>
    <w:p w14:paraId="0DF7229E"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 xml:space="preserve">„(1) Hoiu-laenuühistu on </w:t>
      </w:r>
      <w:proofErr w:type="spellStart"/>
      <w:r w:rsidRPr="005A2C05">
        <w:rPr>
          <w:rFonts w:ascii="Times New Roman" w:hAnsi="Times New Roman" w:cs="Times New Roman"/>
          <w:bCs/>
          <w:sz w:val="24"/>
          <w:szCs w:val="24"/>
        </w:rPr>
        <w:t>tulundusühistu</w:t>
      </w:r>
      <w:proofErr w:type="spellEnd"/>
      <w:r w:rsidRPr="005A2C05">
        <w:rPr>
          <w:rFonts w:ascii="Times New Roman" w:hAnsi="Times New Roman" w:cs="Times New Roman"/>
          <w:bCs/>
          <w:sz w:val="24"/>
          <w:szCs w:val="24"/>
        </w:rPr>
        <w:t xml:space="preserve"> vormis tegutsev finantseerimisasutus, kelle tegevuseks on üksnes käesoleva seaduse §-s 6 nimetatud teenuste osutamine.“;</w:t>
      </w:r>
    </w:p>
    <w:p w14:paraId="5CF7C823" w14:textId="77777777" w:rsidR="00FE7D8B" w:rsidRPr="005A2C05" w:rsidRDefault="00FE7D8B" w:rsidP="00FE7D8B">
      <w:pPr>
        <w:spacing w:after="0" w:line="240" w:lineRule="auto"/>
        <w:jc w:val="both"/>
        <w:rPr>
          <w:rFonts w:ascii="Times New Roman" w:hAnsi="Times New Roman" w:cs="Times New Roman"/>
          <w:bCs/>
          <w:sz w:val="24"/>
          <w:szCs w:val="24"/>
        </w:rPr>
      </w:pPr>
    </w:p>
    <w:p w14:paraId="28C5BE28"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5)</w:t>
      </w:r>
      <w:r w:rsidRPr="005A2C05">
        <w:rPr>
          <w:rFonts w:ascii="Times New Roman" w:hAnsi="Times New Roman" w:cs="Times New Roman"/>
          <w:bCs/>
          <w:sz w:val="24"/>
          <w:szCs w:val="24"/>
        </w:rPr>
        <w:t xml:space="preserve"> paragrahvi 3 lõige 2 tunnistatakse kehtetuks;</w:t>
      </w:r>
    </w:p>
    <w:p w14:paraId="451CDD65" w14:textId="77777777" w:rsidR="00FE7D8B" w:rsidRPr="005A2C05" w:rsidRDefault="00FE7D8B" w:rsidP="00FE7D8B">
      <w:pPr>
        <w:spacing w:after="0" w:line="240" w:lineRule="auto"/>
        <w:jc w:val="both"/>
        <w:rPr>
          <w:rFonts w:ascii="Times New Roman" w:hAnsi="Times New Roman" w:cs="Times New Roman"/>
          <w:bCs/>
          <w:sz w:val="24"/>
          <w:szCs w:val="24"/>
        </w:rPr>
      </w:pPr>
    </w:p>
    <w:p w14:paraId="7F6655DC" w14:textId="3DF26946"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
          <w:sz w:val="24"/>
          <w:szCs w:val="24"/>
        </w:rPr>
        <w:t>6)</w:t>
      </w:r>
      <w:r w:rsidRPr="005A2C05">
        <w:rPr>
          <w:rFonts w:ascii="Times New Roman" w:hAnsi="Times New Roman" w:cs="Times New Roman"/>
          <w:bCs/>
          <w:sz w:val="24"/>
          <w:szCs w:val="24"/>
        </w:rPr>
        <w:t xml:space="preserve"> paragrahvi</w:t>
      </w:r>
      <w:r w:rsidRPr="005A2C05">
        <w:rPr>
          <w:rFonts w:ascii="Times New Roman" w:hAnsi="Times New Roman" w:cs="Times New Roman"/>
          <w:sz w:val="24"/>
          <w:szCs w:val="24"/>
        </w:rPr>
        <w:t xml:space="preserve"> 5 pealkiri ja lõige 1 muudetakse </w:t>
      </w:r>
      <w:r>
        <w:rPr>
          <w:rFonts w:ascii="Times New Roman" w:hAnsi="Times New Roman" w:cs="Times New Roman"/>
          <w:sz w:val="24"/>
          <w:szCs w:val="24"/>
        </w:rPr>
        <w:t>ning</w:t>
      </w:r>
      <w:r w:rsidRPr="005A2C05">
        <w:rPr>
          <w:rFonts w:ascii="Times New Roman" w:hAnsi="Times New Roman" w:cs="Times New Roman"/>
          <w:sz w:val="24"/>
          <w:szCs w:val="24"/>
        </w:rPr>
        <w:t xml:space="preserve"> sõnastatakse järgmiselt:</w:t>
      </w:r>
    </w:p>
    <w:p w14:paraId="13F8E7E3"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w:t>
      </w:r>
      <w:r w:rsidRPr="005A2C05">
        <w:rPr>
          <w:rFonts w:ascii="Times New Roman" w:hAnsi="Times New Roman" w:cs="Times New Roman"/>
          <w:b/>
          <w:bCs/>
          <w:sz w:val="24"/>
          <w:szCs w:val="24"/>
        </w:rPr>
        <w:t>§ 5.</w:t>
      </w:r>
      <w:bookmarkStart w:id="1" w:name="para5"/>
      <w:r w:rsidRPr="005A2C05">
        <w:rPr>
          <w:rFonts w:ascii="Times New Roman" w:hAnsi="Times New Roman" w:cs="Times New Roman"/>
          <w:b/>
          <w:bCs/>
          <w:sz w:val="24"/>
          <w:szCs w:val="24"/>
        </w:rPr>
        <w:t xml:space="preserve"> </w:t>
      </w:r>
      <w:bookmarkEnd w:id="1"/>
      <w:r w:rsidRPr="005A2C05">
        <w:rPr>
          <w:rFonts w:ascii="Times New Roman" w:hAnsi="Times New Roman" w:cs="Times New Roman"/>
          <w:b/>
          <w:bCs/>
          <w:sz w:val="24"/>
          <w:szCs w:val="24"/>
        </w:rPr>
        <w:t>Hoiu-laenuühistu liikmeskonna moodustamise põhimõtted ning asukoht ja tegevuskoht</w:t>
      </w:r>
    </w:p>
    <w:p w14:paraId="4EE4B8D2"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„(1) Hoiu-laenuühistu tegutseb </w:t>
      </w:r>
      <w:proofErr w:type="spellStart"/>
      <w:r w:rsidRPr="005A2C05">
        <w:rPr>
          <w:rFonts w:ascii="Times New Roman" w:hAnsi="Times New Roman" w:cs="Times New Roman"/>
          <w:sz w:val="24"/>
          <w:szCs w:val="24"/>
        </w:rPr>
        <w:t>liikmesuse</w:t>
      </w:r>
      <w:proofErr w:type="spellEnd"/>
      <w:r w:rsidRPr="005A2C05">
        <w:rPr>
          <w:rFonts w:ascii="Times New Roman" w:hAnsi="Times New Roman" w:cs="Times New Roman"/>
          <w:sz w:val="24"/>
          <w:szCs w:val="24"/>
        </w:rPr>
        <w:t xml:space="preserve"> alusel ja ta moodustatakse, arvestades käesoleva seaduse §-s 17 sätestatut.“;</w:t>
      </w:r>
    </w:p>
    <w:p w14:paraId="37932376" w14:textId="77777777" w:rsidR="00FE7D8B" w:rsidRPr="005A2C05" w:rsidRDefault="00FE7D8B" w:rsidP="00FE7D8B">
      <w:pPr>
        <w:spacing w:after="0" w:line="240" w:lineRule="auto"/>
        <w:jc w:val="both"/>
        <w:rPr>
          <w:rFonts w:ascii="Times New Roman" w:hAnsi="Times New Roman" w:cs="Times New Roman"/>
          <w:sz w:val="24"/>
          <w:szCs w:val="24"/>
        </w:rPr>
      </w:pPr>
    </w:p>
    <w:p w14:paraId="22C4312C"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7)</w:t>
      </w:r>
      <w:r w:rsidRPr="005A2C05">
        <w:rPr>
          <w:rFonts w:ascii="Times New Roman" w:hAnsi="Times New Roman" w:cs="Times New Roman"/>
          <w:bCs/>
          <w:sz w:val="24"/>
          <w:szCs w:val="24"/>
        </w:rPr>
        <w:t xml:space="preserve"> paragrahvi 5 lõige 2 tunnistatakse kehtetuks; </w:t>
      </w:r>
    </w:p>
    <w:p w14:paraId="5B9F2D83" w14:textId="77777777" w:rsidR="00FE7D8B" w:rsidRPr="005A2C05" w:rsidRDefault="00FE7D8B" w:rsidP="00FE7D8B">
      <w:pPr>
        <w:pStyle w:val="Loendilik"/>
        <w:spacing w:after="0" w:line="240" w:lineRule="auto"/>
        <w:ind w:left="284"/>
        <w:jc w:val="both"/>
        <w:rPr>
          <w:rFonts w:ascii="Times New Roman" w:hAnsi="Times New Roman" w:cs="Times New Roman"/>
          <w:bCs/>
          <w:sz w:val="24"/>
          <w:szCs w:val="24"/>
          <w:lang w:val="et-EE"/>
        </w:rPr>
      </w:pPr>
    </w:p>
    <w:p w14:paraId="04A1F434"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
          <w:sz w:val="24"/>
          <w:szCs w:val="24"/>
        </w:rPr>
        <w:t>8)</w:t>
      </w:r>
      <w:r w:rsidRPr="005A2C05">
        <w:rPr>
          <w:rFonts w:ascii="Times New Roman" w:hAnsi="Times New Roman" w:cs="Times New Roman"/>
          <w:sz w:val="24"/>
          <w:szCs w:val="24"/>
        </w:rPr>
        <w:t xml:space="preserve"> paragrahvi 5 täiendatakse lõikega 3 järgmises sõnastuses: </w:t>
      </w:r>
    </w:p>
    <w:p w14:paraId="54221ACC"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„(3) Hoiu-laenuühistu asukoht ja tegevuskoht peavad olema Eestis.“;</w:t>
      </w:r>
      <w:r w:rsidRPr="005A2C05" w:rsidDel="001C2559">
        <w:rPr>
          <w:rFonts w:ascii="Times New Roman" w:hAnsi="Times New Roman" w:cs="Times New Roman"/>
          <w:sz w:val="24"/>
          <w:szCs w:val="24"/>
        </w:rPr>
        <w:t xml:space="preserve"> </w:t>
      </w:r>
    </w:p>
    <w:p w14:paraId="3B6AEEE2" w14:textId="77777777" w:rsidR="00FE7D8B" w:rsidRPr="005A2C05" w:rsidRDefault="00FE7D8B" w:rsidP="00FE7D8B">
      <w:pPr>
        <w:spacing w:after="0" w:line="240" w:lineRule="auto"/>
        <w:jc w:val="both"/>
        <w:rPr>
          <w:rFonts w:ascii="Times New Roman" w:hAnsi="Times New Roman" w:cs="Times New Roman"/>
          <w:sz w:val="24"/>
          <w:szCs w:val="24"/>
        </w:rPr>
      </w:pPr>
    </w:p>
    <w:p w14:paraId="105B27BA" w14:textId="77777777" w:rsidR="00FE7D8B" w:rsidRPr="005A2C05" w:rsidRDefault="00FE7D8B" w:rsidP="00FE7D8B">
      <w:pPr>
        <w:pStyle w:val="Normaallaadveeb"/>
        <w:spacing w:before="0" w:beforeAutospacing="0" w:after="0" w:afterAutospacing="0"/>
        <w:jc w:val="both"/>
        <w:rPr>
          <w:lang w:val="et-EE"/>
        </w:rPr>
      </w:pPr>
      <w:r w:rsidRPr="005A2C05">
        <w:rPr>
          <w:b/>
          <w:lang w:val="et-EE"/>
        </w:rPr>
        <w:t>9)</w:t>
      </w:r>
      <w:r w:rsidRPr="005A2C05">
        <w:rPr>
          <w:lang w:val="et-EE"/>
        </w:rPr>
        <w:t xml:space="preserve"> paragrahv 6 muudetakse ja sõnastatakse järgmiselt:</w:t>
      </w:r>
    </w:p>
    <w:p w14:paraId="140FB2F6" w14:textId="77777777" w:rsidR="00FE7D8B" w:rsidRPr="005A2C05" w:rsidRDefault="00FE7D8B" w:rsidP="00FE7D8B">
      <w:pPr>
        <w:pStyle w:val="Normaallaadveeb"/>
        <w:spacing w:before="0" w:beforeAutospacing="0" w:after="0" w:afterAutospacing="0"/>
        <w:jc w:val="both"/>
        <w:rPr>
          <w:lang w:val="et-EE"/>
        </w:rPr>
      </w:pPr>
      <w:r w:rsidRPr="005A2C05">
        <w:rPr>
          <w:lang w:val="et-EE"/>
        </w:rPr>
        <w:t>„</w:t>
      </w:r>
      <w:r w:rsidRPr="005A2C05">
        <w:rPr>
          <w:b/>
          <w:lang w:val="et-EE"/>
        </w:rPr>
        <w:t>§ 6. Hoiu-laenuühistu osutatavad teenused</w:t>
      </w:r>
    </w:p>
    <w:p w14:paraId="3951372C"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(1) Hoiu-laenuühistu peamine ja püsiv tegevus on oma liikmetele finantsteenuste osutamine, mis seisneb järgmiste tehingute tegemises:</w:t>
      </w:r>
    </w:p>
    <w:p w14:paraId="7BBE6879"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1) hoiustamistehingud hoiuste ja muude tagasimakstavate rahaliste vahendite kaasamiseks;</w:t>
      </w:r>
    </w:p>
    <w:p w14:paraId="52BAF3D3"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2) laenutehingud, sealhulgas tarbijakrediit, hüpoteeklaen, faktooring ja muud äriühingute finantseerimise tehingud;</w:t>
      </w:r>
    </w:p>
    <w:p w14:paraId="6928C7E2"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3) tagatis- ja garantiitehingud ning muud isikule tulevikus siduvaid kohustusi tekitavad tehingud;</w:t>
      </w:r>
    </w:p>
    <w:p w14:paraId="5C8907F6"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4) liisingutehingud.</w:t>
      </w:r>
    </w:p>
    <w:p w14:paraId="10034090"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lastRenderedPageBreak/>
        <w:t>(2) Lisaks käesoleva paragrahvi lõikes 1 sätestatule võib hoiu-laenuühistu oma liikmetele osutada järgmisi teenuseid:</w:t>
      </w:r>
    </w:p>
    <w:p w14:paraId="67D07FC5" w14:textId="3902864C"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1) Euroopa Komisjoni ja Euroopa Liidu Majanduspiirkonna lepinguriigi asutatud sihtasutuse, struktuurifondi, makseagentuuri või teise sellise isiku pakutavate tagatiste, garantiide, toetuste ja sihtotstarbeliste tagasimakstavate rahaliste vahendite kaasamine ja nende vahendamine;</w:t>
      </w:r>
    </w:p>
    <w:p w14:paraId="44C28FE4"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2) nõustamine majandustegevust puudutavates küsimustes.</w:t>
      </w:r>
    </w:p>
    <w:p w14:paraId="77170A2C"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(3) Hoiu-laenuühistu võib liikmetele ja muudele isikutele osutada:</w:t>
      </w:r>
    </w:p>
    <w:p w14:paraId="49EE2CD9"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1) valuutavahetusteenuseid;</w:t>
      </w:r>
    </w:p>
    <w:p w14:paraId="513B6C34" w14:textId="518485DC"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2) rahasiiret ning teisi makseteenuseid vastavalt makseasutuste ja e-raha asutuste seaduse</w:t>
      </w:r>
      <w:r w:rsidR="00311C90">
        <w:rPr>
          <w:rFonts w:ascii="Times New Roman" w:hAnsi="Times New Roman" w:cs="Times New Roman"/>
          <w:sz w:val="24"/>
          <w:szCs w:val="24"/>
        </w:rPr>
        <w:t xml:space="preserve"> § 3 lõikes 1</w:t>
      </w:r>
      <w:r w:rsidRPr="005A2C05">
        <w:rPr>
          <w:rFonts w:ascii="Times New Roman" w:hAnsi="Times New Roman" w:cs="Times New Roman"/>
          <w:sz w:val="24"/>
          <w:szCs w:val="24"/>
        </w:rPr>
        <w:t xml:space="preserve"> sätestatule.</w:t>
      </w:r>
    </w:p>
    <w:p w14:paraId="6FB2EBE4"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(4) Hoiu-laenuühistu võib teha käesoleva paragrahvi lõigetes 1–3 nimetamata tehinguid ja toiminguid üksnes juhul, kui need abistavad või täiendavad hoiu-laenuühistu osutatavaid teenuseid.</w:t>
      </w:r>
    </w:p>
    <w:p w14:paraId="3E108456"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(5) Hoiu-laenuühistu ei või osutada käesolevas paragrahvis nimetatud teenuseid välisriigis piiriüleselt ega filiaali kaudu.“;</w:t>
      </w:r>
    </w:p>
    <w:p w14:paraId="1AB1B07C" w14:textId="77777777" w:rsidR="00FE7D8B" w:rsidRPr="005A2C05" w:rsidRDefault="00FE7D8B" w:rsidP="00FE7D8B">
      <w:pPr>
        <w:spacing w:after="0" w:line="240" w:lineRule="auto"/>
        <w:jc w:val="both"/>
        <w:rPr>
          <w:rFonts w:ascii="Times New Roman" w:hAnsi="Times New Roman" w:cs="Times New Roman"/>
          <w:sz w:val="24"/>
          <w:szCs w:val="24"/>
        </w:rPr>
      </w:pPr>
    </w:p>
    <w:p w14:paraId="2DCC4556" w14:textId="4CA913EA"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10)</w:t>
      </w:r>
      <w:r w:rsidRPr="005A2C05">
        <w:rPr>
          <w:rFonts w:ascii="Times New Roman" w:hAnsi="Times New Roman" w:cs="Times New Roman"/>
          <w:bCs/>
          <w:sz w:val="24"/>
          <w:szCs w:val="24"/>
        </w:rPr>
        <w:t xml:space="preserve"> paragrahvi 7 lõike 2 punktist 1 jäetakse välja </w:t>
      </w:r>
      <w:r>
        <w:rPr>
          <w:rFonts w:ascii="Times New Roman" w:hAnsi="Times New Roman" w:cs="Times New Roman"/>
          <w:bCs/>
          <w:sz w:val="24"/>
          <w:szCs w:val="24"/>
        </w:rPr>
        <w:t>tekstiosa</w:t>
      </w:r>
      <w:r w:rsidRPr="005A2C05">
        <w:rPr>
          <w:rFonts w:ascii="Times New Roman" w:hAnsi="Times New Roman" w:cs="Times New Roman"/>
          <w:bCs/>
          <w:sz w:val="24"/>
          <w:szCs w:val="24"/>
        </w:rPr>
        <w:t xml:space="preserve"> „tegevuspiirkond,“;</w:t>
      </w:r>
    </w:p>
    <w:p w14:paraId="108CC83D" w14:textId="77777777" w:rsidR="00FE7D8B" w:rsidRPr="005A2C05" w:rsidRDefault="00FE7D8B" w:rsidP="00FE7D8B">
      <w:pPr>
        <w:pStyle w:val="Loendilik"/>
        <w:spacing w:after="0" w:line="240" w:lineRule="auto"/>
        <w:ind w:left="284"/>
        <w:jc w:val="both"/>
        <w:rPr>
          <w:rFonts w:ascii="Times New Roman" w:hAnsi="Times New Roman" w:cs="Times New Roman"/>
          <w:bCs/>
          <w:sz w:val="24"/>
          <w:szCs w:val="24"/>
          <w:lang w:val="et-EE"/>
        </w:rPr>
      </w:pPr>
    </w:p>
    <w:p w14:paraId="03EA9764"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1</w:t>
      </w:r>
      <w:r>
        <w:rPr>
          <w:rFonts w:ascii="Times New Roman" w:hAnsi="Times New Roman" w:cs="Times New Roman"/>
          <w:b/>
          <w:sz w:val="24"/>
          <w:szCs w:val="24"/>
        </w:rPr>
        <w:t>1</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paragrahvi 7 lõike 2 punkt 5 muudetakse ja sõnastatakse järgmiselt: </w:t>
      </w:r>
    </w:p>
    <w:p w14:paraId="59BE98E4"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„5) revisjonikomisjoni liikmete nimed, isikukoodid ja kontaktandmed.“;</w:t>
      </w:r>
    </w:p>
    <w:p w14:paraId="7FFC3A31" w14:textId="77777777" w:rsidR="00FE7D8B" w:rsidRPr="005A2C05" w:rsidRDefault="00FE7D8B" w:rsidP="00FE7D8B">
      <w:pPr>
        <w:pStyle w:val="Loendilik"/>
        <w:spacing w:after="0" w:line="240" w:lineRule="auto"/>
        <w:ind w:left="284"/>
        <w:jc w:val="both"/>
        <w:rPr>
          <w:rFonts w:ascii="Times New Roman" w:hAnsi="Times New Roman" w:cs="Times New Roman"/>
          <w:bCs/>
          <w:sz w:val="24"/>
          <w:szCs w:val="24"/>
          <w:lang w:val="et-EE"/>
        </w:rPr>
      </w:pPr>
    </w:p>
    <w:p w14:paraId="0A516210"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1</w:t>
      </w:r>
      <w:r>
        <w:rPr>
          <w:rFonts w:ascii="Times New Roman" w:hAnsi="Times New Roman" w:cs="Times New Roman"/>
          <w:b/>
          <w:sz w:val="24"/>
          <w:szCs w:val="24"/>
        </w:rPr>
        <w:t>2</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paragrahvi 10 lõike 1 punkt 1 muudetakse ja sõnastatakse järgmiselt: </w:t>
      </w:r>
    </w:p>
    <w:p w14:paraId="6F2BC7D1" w14:textId="21FB307E"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„1) hoiu-laenuühistu liikmeskonna moodustamise põhimõte ja vastavalt sellele liikmeskonna moodustamise aluseks olev tegevus- või kutseala või ühine majandustegevus, milles liikmed osalevad ja millega hoiu-laenuühistu teenib oma liikmete ühiseid majanduslikke huve</w:t>
      </w:r>
      <w:r w:rsidR="00EE4CB0">
        <w:rPr>
          <w:rFonts w:ascii="Times New Roman" w:hAnsi="Times New Roman" w:cs="Times New Roman"/>
          <w:bCs/>
          <w:sz w:val="24"/>
          <w:szCs w:val="24"/>
        </w:rPr>
        <w:t>;</w:t>
      </w:r>
      <w:r w:rsidRPr="005A2C05">
        <w:rPr>
          <w:rFonts w:ascii="Times New Roman" w:hAnsi="Times New Roman" w:cs="Times New Roman"/>
          <w:bCs/>
          <w:sz w:val="24"/>
          <w:szCs w:val="24"/>
        </w:rPr>
        <w:t>“;</w:t>
      </w:r>
    </w:p>
    <w:p w14:paraId="7D9D8C1E" w14:textId="77777777" w:rsidR="00FE7D8B" w:rsidRPr="005A2C05" w:rsidRDefault="00FE7D8B" w:rsidP="00FE7D8B">
      <w:pPr>
        <w:spacing w:after="0" w:line="240" w:lineRule="auto"/>
        <w:jc w:val="both"/>
        <w:rPr>
          <w:rFonts w:ascii="Times New Roman" w:hAnsi="Times New Roman" w:cs="Times New Roman"/>
          <w:bCs/>
          <w:sz w:val="24"/>
          <w:szCs w:val="24"/>
        </w:rPr>
      </w:pPr>
    </w:p>
    <w:p w14:paraId="20154A05" w14:textId="77777777" w:rsidR="00FE7D8B" w:rsidRPr="005A2C05" w:rsidRDefault="00FE7D8B" w:rsidP="00FE7D8B">
      <w:pPr>
        <w:pStyle w:val="Loendilik"/>
        <w:tabs>
          <w:tab w:val="left" w:pos="426"/>
        </w:tabs>
        <w:spacing w:after="0" w:line="240" w:lineRule="auto"/>
        <w:ind w:left="0"/>
        <w:jc w:val="both"/>
        <w:rPr>
          <w:rFonts w:ascii="Times New Roman" w:hAnsi="Times New Roman" w:cs="Times New Roman"/>
          <w:bCs/>
          <w:sz w:val="24"/>
          <w:szCs w:val="24"/>
          <w:lang w:val="et-EE"/>
        </w:rPr>
      </w:pPr>
      <w:r w:rsidRPr="005A2C05">
        <w:rPr>
          <w:rFonts w:ascii="Times New Roman" w:hAnsi="Times New Roman" w:cs="Times New Roman"/>
          <w:b/>
          <w:sz w:val="24"/>
          <w:szCs w:val="24"/>
          <w:lang w:val="et-EE"/>
        </w:rPr>
        <w:t>1</w:t>
      </w:r>
      <w:r>
        <w:rPr>
          <w:rFonts w:ascii="Times New Roman" w:hAnsi="Times New Roman" w:cs="Times New Roman"/>
          <w:b/>
          <w:sz w:val="24"/>
          <w:szCs w:val="24"/>
          <w:lang w:val="et-EE"/>
        </w:rPr>
        <w:t>3</w:t>
      </w:r>
      <w:r w:rsidRPr="005A2C05">
        <w:rPr>
          <w:rFonts w:ascii="Times New Roman" w:hAnsi="Times New Roman" w:cs="Times New Roman"/>
          <w:b/>
          <w:sz w:val="24"/>
          <w:szCs w:val="24"/>
          <w:lang w:val="et-EE"/>
        </w:rPr>
        <w:t>)</w:t>
      </w:r>
      <w:r w:rsidRPr="005A2C05">
        <w:rPr>
          <w:rFonts w:ascii="Times New Roman" w:hAnsi="Times New Roman" w:cs="Times New Roman"/>
          <w:bCs/>
          <w:sz w:val="24"/>
          <w:szCs w:val="24"/>
          <w:lang w:val="et-EE"/>
        </w:rPr>
        <w:t xml:space="preserve"> paragrahvis 11 asendatakse sõnad „Eesti krediidiasutuses“ sõnadega „Eestis tegevusloa saanud krediidi- või makseasutuses“;</w:t>
      </w:r>
    </w:p>
    <w:p w14:paraId="6BC563AD" w14:textId="77777777" w:rsidR="00FE7D8B" w:rsidRPr="005A2C05" w:rsidRDefault="00FE7D8B" w:rsidP="00FE7D8B">
      <w:pPr>
        <w:spacing w:after="0" w:line="240" w:lineRule="auto"/>
        <w:jc w:val="both"/>
        <w:rPr>
          <w:rFonts w:ascii="Times New Roman" w:hAnsi="Times New Roman" w:cs="Times New Roman"/>
          <w:bCs/>
          <w:sz w:val="24"/>
          <w:szCs w:val="24"/>
        </w:rPr>
      </w:pPr>
    </w:p>
    <w:p w14:paraId="0E8DD717" w14:textId="77777777" w:rsidR="00FE7D8B" w:rsidRPr="005A2C05" w:rsidRDefault="00FE7D8B" w:rsidP="00FE7D8B">
      <w:pPr>
        <w:spacing w:after="0" w:line="240" w:lineRule="auto"/>
        <w:jc w:val="both"/>
        <w:rPr>
          <w:rFonts w:ascii="Times New Roman" w:hAnsi="Times New Roman" w:cs="Times New Roman"/>
          <w:sz w:val="24"/>
          <w:szCs w:val="24"/>
        </w:rPr>
      </w:pPr>
      <w:bookmarkStart w:id="2" w:name="_Hlk123340797"/>
      <w:r w:rsidRPr="005A2C05">
        <w:rPr>
          <w:rFonts w:ascii="Times New Roman" w:hAnsi="Times New Roman" w:cs="Times New Roman"/>
          <w:b/>
          <w:sz w:val="24"/>
          <w:szCs w:val="24"/>
        </w:rPr>
        <w:t>1</w:t>
      </w:r>
      <w:r>
        <w:rPr>
          <w:rFonts w:ascii="Times New Roman" w:hAnsi="Times New Roman" w:cs="Times New Roman"/>
          <w:b/>
          <w:sz w:val="24"/>
          <w:szCs w:val="24"/>
        </w:rPr>
        <w:t>4</w:t>
      </w:r>
      <w:r w:rsidRPr="005A2C05">
        <w:rPr>
          <w:rFonts w:ascii="Times New Roman" w:hAnsi="Times New Roman" w:cs="Times New Roman"/>
          <w:b/>
          <w:sz w:val="24"/>
          <w:szCs w:val="24"/>
        </w:rPr>
        <w:t xml:space="preserve">) </w:t>
      </w:r>
      <w:r w:rsidRPr="005A2C05">
        <w:rPr>
          <w:rFonts w:ascii="Times New Roman" w:hAnsi="Times New Roman" w:cs="Times New Roman"/>
          <w:sz w:val="24"/>
          <w:szCs w:val="24"/>
        </w:rPr>
        <w:t>paragrahvi 14 tekst muudetakse ja sõnastatakse järgmiselt:</w:t>
      </w:r>
    </w:p>
    <w:p w14:paraId="72814EEA" w14:textId="77777777" w:rsidR="00FE7D8B" w:rsidRPr="005A2C05" w:rsidRDefault="00FE7D8B" w:rsidP="00FE7D8B">
      <w:pPr>
        <w:spacing w:after="0" w:line="240" w:lineRule="auto"/>
        <w:jc w:val="both"/>
        <w:rPr>
          <w:rFonts w:ascii="Times New Roman" w:hAnsi="Times New Roman" w:cs="Times New Roman"/>
          <w:color w:val="202020"/>
          <w:sz w:val="24"/>
          <w:szCs w:val="24"/>
          <w:shd w:val="clear" w:color="auto" w:fill="FFFFFF"/>
        </w:rPr>
      </w:pPr>
      <w:r w:rsidRPr="005A2C05">
        <w:rPr>
          <w:rFonts w:ascii="Times New Roman" w:hAnsi="Times New Roman" w:cs="Times New Roman"/>
          <w:color w:val="202020"/>
          <w:sz w:val="24"/>
          <w:szCs w:val="24"/>
          <w:shd w:val="clear" w:color="auto" w:fill="FFFFFF"/>
        </w:rPr>
        <w:t>„Hoiu-laenuühistu äriregistrisse kandmiseks esitab juhatus avalduse, milles näidatakse lisaks tulundusühistuseaduse § 7 lõikes 1 sätestatule:</w:t>
      </w:r>
    </w:p>
    <w:p w14:paraId="65BD64BC" w14:textId="77777777" w:rsidR="00FE7D8B" w:rsidRPr="005A2C05" w:rsidRDefault="00FE7D8B" w:rsidP="00FE7D8B">
      <w:pPr>
        <w:spacing w:after="0" w:line="240" w:lineRule="auto"/>
        <w:jc w:val="both"/>
        <w:rPr>
          <w:rFonts w:ascii="Times New Roman" w:hAnsi="Times New Roman" w:cs="Times New Roman"/>
          <w:color w:val="202020"/>
          <w:sz w:val="24"/>
          <w:szCs w:val="24"/>
          <w:shd w:val="clear" w:color="auto" w:fill="FFFFFF"/>
        </w:rPr>
      </w:pPr>
      <w:r w:rsidRPr="005A2C05">
        <w:rPr>
          <w:rFonts w:ascii="Times New Roman" w:hAnsi="Times New Roman" w:cs="Times New Roman"/>
          <w:color w:val="202020"/>
          <w:sz w:val="24"/>
          <w:szCs w:val="24"/>
          <w:shd w:val="clear" w:color="auto" w:fill="FFFFFF"/>
        </w:rPr>
        <w:t>1) osakapitali suurus;</w:t>
      </w:r>
    </w:p>
    <w:p w14:paraId="2DCE78B5" w14:textId="77777777" w:rsidR="00FE7D8B" w:rsidRPr="005A2C05" w:rsidRDefault="00FE7D8B" w:rsidP="00FE7D8B">
      <w:pPr>
        <w:spacing w:after="0" w:line="240" w:lineRule="auto"/>
        <w:jc w:val="both"/>
        <w:rPr>
          <w:rFonts w:ascii="Times New Roman" w:hAnsi="Times New Roman" w:cs="Times New Roman"/>
          <w:color w:val="202020"/>
          <w:sz w:val="24"/>
          <w:szCs w:val="24"/>
          <w:shd w:val="clear" w:color="auto" w:fill="FFFFFF"/>
        </w:rPr>
      </w:pPr>
      <w:r w:rsidRPr="005A2C05">
        <w:rPr>
          <w:rFonts w:ascii="Times New Roman" w:hAnsi="Times New Roman" w:cs="Times New Roman"/>
          <w:color w:val="202020"/>
          <w:sz w:val="24"/>
          <w:szCs w:val="24"/>
          <w:shd w:val="clear" w:color="auto" w:fill="FFFFFF"/>
        </w:rPr>
        <w:t>2) revisjonikomisjoni liikmete nimed, isikukoodid ja kontaktandmed;</w:t>
      </w:r>
    </w:p>
    <w:p w14:paraId="64F98D9F" w14:textId="77777777" w:rsidR="00FE7D8B" w:rsidRPr="005A2C05" w:rsidRDefault="00FE7D8B" w:rsidP="00FE7D8B">
      <w:pPr>
        <w:spacing w:after="0" w:line="240" w:lineRule="auto"/>
        <w:jc w:val="both"/>
        <w:rPr>
          <w:rFonts w:ascii="Times New Roman" w:hAnsi="Times New Roman" w:cs="Times New Roman"/>
          <w:color w:val="202020"/>
          <w:sz w:val="24"/>
          <w:szCs w:val="24"/>
          <w:shd w:val="clear" w:color="auto" w:fill="FFFFFF"/>
        </w:rPr>
      </w:pPr>
      <w:r w:rsidRPr="005A2C05">
        <w:rPr>
          <w:rFonts w:ascii="Times New Roman" w:hAnsi="Times New Roman" w:cs="Times New Roman"/>
          <w:color w:val="202020"/>
          <w:sz w:val="24"/>
          <w:szCs w:val="24"/>
          <w:shd w:val="clear" w:color="auto" w:fill="FFFFFF"/>
        </w:rPr>
        <w:t>3) märkus üldkoosoleku pädevuse täielikult või osaliselt volinike koosolekule üleandmise kohta, kui hoiu-laenuühistu põhikirjaga on selline volitus antud;</w:t>
      </w:r>
    </w:p>
    <w:bookmarkEnd w:id="2"/>
    <w:p w14:paraId="54BAECBE"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color w:val="202020"/>
          <w:sz w:val="24"/>
          <w:szCs w:val="24"/>
          <w:shd w:val="clear" w:color="auto" w:fill="FFFFFF"/>
        </w:rPr>
        <w:t xml:space="preserve">4) Eesti krediidi- või makseasutuse teatis osakapitali </w:t>
      </w:r>
      <w:proofErr w:type="spellStart"/>
      <w:r w:rsidRPr="005A2C05">
        <w:rPr>
          <w:rFonts w:ascii="Times New Roman" w:hAnsi="Times New Roman" w:cs="Times New Roman"/>
          <w:color w:val="202020"/>
          <w:sz w:val="24"/>
          <w:szCs w:val="24"/>
          <w:shd w:val="clear" w:color="auto" w:fill="FFFFFF"/>
        </w:rPr>
        <w:t>sissemaksmise</w:t>
      </w:r>
      <w:proofErr w:type="spellEnd"/>
      <w:r w:rsidRPr="005A2C05">
        <w:rPr>
          <w:rFonts w:ascii="Times New Roman" w:hAnsi="Times New Roman" w:cs="Times New Roman"/>
          <w:color w:val="202020"/>
          <w:sz w:val="24"/>
          <w:szCs w:val="24"/>
          <w:shd w:val="clear" w:color="auto" w:fill="FFFFFF"/>
        </w:rPr>
        <w:t xml:space="preserve"> kohta.“;</w:t>
      </w:r>
    </w:p>
    <w:p w14:paraId="22192904" w14:textId="77777777" w:rsidR="00FE7D8B" w:rsidRPr="005A2C05" w:rsidRDefault="00FE7D8B" w:rsidP="00FE7D8B">
      <w:pPr>
        <w:spacing w:after="0" w:line="240" w:lineRule="auto"/>
        <w:jc w:val="both"/>
        <w:rPr>
          <w:rFonts w:ascii="Times New Roman" w:hAnsi="Times New Roman" w:cs="Times New Roman"/>
          <w:sz w:val="24"/>
          <w:szCs w:val="24"/>
        </w:rPr>
      </w:pPr>
    </w:p>
    <w:p w14:paraId="3A4738D3"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1</w:t>
      </w:r>
      <w:r>
        <w:rPr>
          <w:rFonts w:ascii="Times New Roman" w:hAnsi="Times New Roman" w:cs="Times New Roman"/>
          <w:b/>
          <w:sz w:val="24"/>
          <w:szCs w:val="24"/>
        </w:rPr>
        <w:t>5</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paragrahvi 15 tekst muudetakse ja sõnastatakse järgmiselt:</w:t>
      </w:r>
    </w:p>
    <w:p w14:paraId="595BBD3C"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w:t>
      </w:r>
      <w:bookmarkStart w:id="3" w:name="_Hlk123339132"/>
      <w:r w:rsidRPr="005A2C05">
        <w:rPr>
          <w:rFonts w:ascii="Times New Roman" w:hAnsi="Times New Roman" w:cs="Times New Roman"/>
          <w:bCs/>
          <w:sz w:val="24"/>
          <w:szCs w:val="24"/>
        </w:rPr>
        <w:t>Lisaks tulundusühistuseaduses sätestatule kantakse äriregistrisse hoiu-laenuühistu kohta käesoleva seaduse § 14 punktides 1–3 nimetatud andmed.</w:t>
      </w:r>
      <w:bookmarkEnd w:id="3"/>
      <w:r w:rsidRPr="005A2C05">
        <w:rPr>
          <w:rFonts w:ascii="Times New Roman" w:hAnsi="Times New Roman" w:cs="Times New Roman"/>
          <w:bCs/>
          <w:sz w:val="24"/>
          <w:szCs w:val="24"/>
        </w:rPr>
        <w:t>“;</w:t>
      </w:r>
    </w:p>
    <w:p w14:paraId="2F7784AF" w14:textId="77777777" w:rsidR="00FE7D8B" w:rsidRPr="005A2C05" w:rsidRDefault="00FE7D8B" w:rsidP="00FE7D8B">
      <w:pPr>
        <w:spacing w:after="0" w:line="240" w:lineRule="auto"/>
        <w:jc w:val="both"/>
        <w:rPr>
          <w:rFonts w:ascii="Times New Roman" w:hAnsi="Times New Roman" w:cs="Times New Roman"/>
          <w:bCs/>
          <w:sz w:val="24"/>
          <w:szCs w:val="24"/>
        </w:rPr>
      </w:pPr>
    </w:p>
    <w:p w14:paraId="1729F7E8"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1</w:t>
      </w:r>
      <w:r>
        <w:rPr>
          <w:rFonts w:ascii="Times New Roman" w:hAnsi="Times New Roman" w:cs="Times New Roman"/>
          <w:b/>
          <w:sz w:val="24"/>
          <w:szCs w:val="24"/>
        </w:rPr>
        <w:t>6</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paragrahvi 16 lõikes 1 asendatakse tekstiosa „6 eurot“ tekstiosaga „40 eurot“;</w:t>
      </w:r>
      <w:r w:rsidRPr="005A2C05" w:rsidDel="002E798D">
        <w:rPr>
          <w:rFonts w:ascii="Times New Roman" w:hAnsi="Times New Roman" w:cs="Times New Roman"/>
          <w:bCs/>
          <w:sz w:val="24"/>
          <w:szCs w:val="24"/>
        </w:rPr>
        <w:t xml:space="preserve"> </w:t>
      </w:r>
    </w:p>
    <w:p w14:paraId="401839F3" w14:textId="77777777" w:rsidR="00FE7D8B" w:rsidRPr="005A2C05" w:rsidRDefault="00FE7D8B" w:rsidP="00FE7D8B">
      <w:pPr>
        <w:pStyle w:val="Loendilik"/>
        <w:spacing w:after="0" w:line="240" w:lineRule="auto"/>
        <w:ind w:left="426"/>
        <w:jc w:val="both"/>
        <w:rPr>
          <w:rFonts w:ascii="Times New Roman" w:hAnsi="Times New Roman" w:cs="Times New Roman"/>
          <w:bCs/>
          <w:sz w:val="24"/>
          <w:szCs w:val="24"/>
          <w:lang w:val="et-EE"/>
        </w:rPr>
      </w:pPr>
    </w:p>
    <w:p w14:paraId="7C7401BB"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1</w:t>
      </w:r>
      <w:r>
        <w:rPr>
          <w:rFonts w:ascii="Times New Roman" w:hAnsi="Times New Roman" w:cs="Times New Roman"/>
          <w:b/>
          <w:sz w:val="24"/>
          <w:szCs w:val="24"/>
        </w:rPr>
        <w:t>7</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paragrahvi 17 lõige 1 tunnistatakse kehtetuks;</w:t>
      </w:r>
    </w:p>
    <w:p w14:paraId="097356B4" w14:textId="77777777" w:rsidR="00FE7D8B" w:rsidRPr="005A2C05" w:rsidRDefault="00FE7D8B" w:rsidP="00FE7D8B">
      <w:pPr>
        <w:spacing w:after="0" w:line="240" w:lineRule="auto"/>
        <w:jc w:val="both"/>
        <w:rPr>
          <w:rFonts w:ascii="Times New Roman" w:hAnsi="Times New Roman" w:cs="Times New Roman"/>
          <w:bCs/>
          <w:sz w:val="24"/>
          <w:szCs w:val="24"/>
        </w:rPr>
      </w:pPr>
    </w:p>
    <w:p w14:paraId="28D1DCEE"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1</w:t>
      </w:r>
      <w:r>
        <w:rPr>
          <w:rFonts w:ascii="Times New Roman" w:hAnsi="Times New Roman" w:cs="Times New Roman"/>
          <w:b/>
          <w:sz w:val="24"/>
          <w:szCs w:val="24"/>
        </w:rPr>
        <w:t>8</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paragrahvi 17 lõike 2 sissejuhatav lauseosa muudetakse ja sõnastatakse järgmiselt:</w:t>
      </w:r>
    </w:p>
    <w:p w14:paraId="16157061" w14:textId="77777777" w:rsidR="00FE7D8B"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„Hoiu-laenuühistu liikmeks võivad astuda:“;</w:t>
      </w:r>
    </w:p>
    <w:p w14:paraId="56CDDB92" w14:textId="77777777" w:rsidR="00BE2677" w:rsidRDefault="00BE2677" w:rsidP="00FE7D8B">
      <w:pPr>
        <w:spacing w:after="0" w:line="240" w:lineRule="auto"/>
        <w:jc w:val="both"/>
        <w:rPr>
          <w:rFonts w:ascii="Times New Roman" w:hAnsi="Times New Roman" w:cs="Times New Roman"/>
          <w:bCs/>
          <w:sz w:val="24"/>
          <w:szCs w:val="24"/>
        </w:rPr>
      </w:pPr>
    </w:p>
    <w:p w14:paraId="26E02117" w14:textId="1C9FB420" w:rsidR="00BE2677" w:rsidRDefault="00BE2677" w:rsidP="00FE7D8B">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19) </w:t>
      </w:r>
      <w:r>
        <w:rPr>
          <w:rFonts w:ascii="Times New Roman" w:hAnsi="Times New Roman" w:cs="Times New Roman"/>
          <w:bCs/>
          <w:sz w:val="24"/>
          <w:szCs w:val="24"/>
        </w:rPr>
        <w:t>paragrahvi 17 lõike 2 punktist 3 jäetakse välja tekstiosa ,,</w:t>
      </w:r>
      <w:r w:rsidRPr="00BE2677">
        <w:rPr>
          <w:rFonts w:ascii="Times New Roman" w:hAnsi="Times New Roman" w:cs="Times New Roman"/>
          <w:bCs/>
          <w:sz w:val="24"/>
          <w:szCs w:val="24"/>
        </w:rPr>
        <w:t>, kelle aasta netokäive või bilansi maht on kuni 2 miljonit eurot ning kellel ei ole üle kümne töötaja;</w:t>
      </w:r>
      <w:r>
        <w:rPr>
          <w:rFonts w:ascii="Times New Roman" w:hAnsi="Times New Roman" w:cs="Times New Roman"/>
          <w:bCs/>
          <w:sz w:val="24"/>
          <w:szCs w:val="24"/>
        </w:rPr>
        <w:t>“;</w:t>
      </w:r>
    </w:p>
    <w:p w14:paraId="3712682B" w14:textId="77777777" w:rsidR="00BE2677" w:rsidRDefault="00BE2677" w:rsidP="00FE7D8B">
      <w:pPr>
        <w:spacing w:after="0" w:line="240" w:lineRule="auto"/>
        <w:jc w:val="both"/>
        <w:rPr>
          <w:rFonts w:ascii="Times New Roman" w:hAnsi="Times New Roman" w:cs="Times New Roman"/>
          <w:bCs/>
          <w:sz w:val="24"/>
          <w:szCs w:val="24"/>
        </w:rPr>
      </w:pPr>
    </w:p>
    <w:p w14:paraId="3AC36470" w14:textId="4D803692" w:rsidR="00BE2677" w:rsidRDefault="00BE2677" w:rsidP="00FE7D8B">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lastRenderedPageBreak/>
        <w:t xml:space="preserve">20) </w:t>
      </w:r>
      <w:r>
        <w:rPr>
          <w:rFonts w:ascii="Times New Roman" w:hAnsi="Times New Roman" w:cs="Times New Roman"/>
          <w:bCs/>
          <w:sz w:val="24"/>
          <w:szCs w:val="24"/>
        </w:rPr>
        <w:t xml:space="preserve">paragrahvi 17 lõiget 2 täiendatakse punktiga 5 järgmises sõnastuses: </w:t>
      </w:r>
    </w:p>
    <w:p w14:paraId="68C2AEFD" w14:textId="4A56173F" w:rsidR="00BE2677" w:rsidRPr="00BE2677" w:rsidRDefault="00BE2677" w:rsidP="00FE7D8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,,5) sihtasutused, mille asutajateks on käesoleva lõike punktides </w:t>
      </w:r>
      <w:r w:rsidRPr="00BE2677">
        <w:rPr>
          <w:rFonts w:ascii="Times New Roman" w:hAnsi="Times New Roman" w:cs="Times New Roman"/>
          <w:bCs/>
          <w:sz w:val="24"/>
          <w:szCs w:val="24"/>
        </w:rPr>
        <w:t>1–3 nimetatud isikud.</w:t>
      </w:r>
      <w:r>
        <w:rPr>
          <w:rFonts w:ascii="Times New Roman" w:hAnsi="Times New Roman" w:cs="Times New Roman"/>
          <w:bCs/>
          <w:sz w:val="24"/>
          <w:szCs w:val="24"/>
        </w:rPr>
        <w:t>“;</w:t>
      </w:r>
    </w:p>
    <w:p w14:paraId="4F84EB84" w14:textId="77777777" w:rsidR="00FE7D8B" w:rsidRPr="005A2C05" w:rsidRDefault="00FE7D8B" w:rsidP="00FE7D8B">
      <w:pPr>
        <w:spacing w:after="0" w:line="240" w:lineRule="auto"/>
        <w:jc w:val="both"/>
        <w:rPr>
          <w:rFonts w:ascii="Times New Roman" w:hAnsi="Times New Roman" w:cs="Times New Roman"/>
          <w:bCs/>
          <w:sz w:val="24"/>
          <w:szCs w:val="24"/>
        </w:rPr>
      </w:pPr>
    </w:p>
    <w:p w14:paraId="394BFC39" w14:textId="61F5C2B8" w:rsidR="00FE7D8B" w:rsidRPr="005A2C05" w:rsidRDefault="00C143DD" w:rsidP="00FE7D8B">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21</w:t>
      </w:r>
      <w:r w:rsidR="00FE7D8B" w:rsidRPr="005A2C05">
        <w:rPr>
          <w:rFonts w:ascii="Times New Roman" w:hAnsi="Times New Roman" w:cs="Times New Roman"/>
          <w:b/>
          <w:sz w:val="24"/>
          <w:szCs w:val="24"/>
        </w:rPr>
        <w:t xml:space="preserve">) </w:t>
      </w:r>
      <w:r w:rsidR="00FE7D8B" w:rsidRPr="005A2C05">
        <w:rPr>
          <w:rFonts w:ascii="Times New Roman" w:hAnsi="Times New Roman" w:cs="Times New Roman"/>
          <w:bCs/>
          <w:sz w:val="24"/>
          <w:szCs w:val="24"/>
        </w:rPr>
        <w:t>paragrahvi 17 täiendatakse lõikega 3</w:t>
      </w:r>
      <w:r w:rsidR="00FE7D8B" w:rsidRPr="005A2C05">
        <w:rPr>
          <w:rFonts w:ascii="Times New Roman" w:hAnsi="Times New Roman" w:cs="Times New Roman"/>
          <w:bCs/>
          <w:sz w:val="24"/>
          <w:szCs w:val="24"/>
          <w:vertAlign w:val="superscript"/>
        </w:rPr>
        <w:t>1</w:t>
      </w:r>
      <w:r w:rsidR="00FE7D8B" w:rsidRPr="005A2C05">
        <w:rPr>
          <w:rFonts w:ascii="Times New Roman" w:hAnsi="Times New Roman" w:cs="Times New Roman"/>
          <w:bCs/>
          <w:sz w:val="24"/>
          <w:szCs w:val="24"/>
        </w:rPr>
        <w:t xml:space="preserve"> järgmises sõnastuses:</w:t>
      </w:r>
    </w:p>
    <w:p w14:paraId="3317E54F"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Cs/>
          <w:sz w:val="24"/>
          <w:szCs w:val="24"/>
        </w:rPr>
        <w:t>„</w:t>
      </w:r>
      <w:r w:rsidRPr="005A2C05">
        <w:rPr>
          <w:rFonts w:ascii="Times New Roman" w:hAnsi="Times New Roman" w:cs="Times New Roman"/>
          <w:sz w:val="24"/>
          <w:szCs w:val="24"/>
        </w:rPr>
        <w:t>(3</w:t>
      </w:r>
      <w:r w:rsidRPr="005A2C05">
        <w:rPr>
          <w:rFonts w:ascii="Times New Roman" w:hAnsi="Times New Roman" w:cs="Times New Roman"/>
          <w:sz w:val="24"/>
          <w:szCs w:val="24"/>
          <w:vertAlign w:val="superscript"/>
        </w:rPr>
        <w:t>1</w:t>
      </w:r>
      <w:r w:rsidRPr="005A2C05">
        <w:rPr>
          <w:rFonts w:ascii="Times New Roman" w:hAnsi="Times New Roman" w:cs="Times New Roman"/>
          <w:sz w:val="24"/>
          <w:szCs w:val="24"/>
        </w:rPr>
        <w:t>) Enne käesoleva paragrahvi lõikes 2 nimetatud isikute hoiu-laenuühistusse liikmena vastuvõtmist on juhatus kohustatud välja selgitama isikute põhjendatud huvi hoiu-laenuühistu liikmeks saamise vastu ja viisi, kuidas liige osaleb ühistu majandustegevuses.“;</w:t>
      </w:r>
    </w:p>
    <w:p w14:paraId="36C4CFEE" w14:textId="77777777" w:rsidR="00FE7D8B" w:rsidRPr="005A2C05" w:rsidRDefault="00FE7D8B" w:rsidP="00FE7D8B">
      <w:pPr>
        <w:spacing w:after="0" w:line="240" w:lineRule="auto"/>
        <w:jc w:val="both"/>
        <w:rPr>
          <w:rFonts w:ascii="Times New Roman" w:hAnsi="Times New Roman" w:cs="Times New Roman"/>
          <w:b/>
          <w:sz w:val="24"/>
          <w:szCs w:val="24"/>
        </w:rPr>
      </w:pPr>
    </w:p>
    <w:p w14:paraId="3769BB32" w14:textId="15B96373" w:rsidR="00FE7D8B" w:rsidRPr="005A2C05" w:rsidRDefault="00FE7D8B" w:rsidP="00FE7D8B">
      <w:pPr>
        <w:spacing w:after="0" w:line="240" w:lineRule="auto"/>
        <w:jc w:val="both"/>
        <w:rPr>
          <w:rFonts w:ascii="Times New Roman" w:hAnsi="Times New Roman" w:cs="Times New Roman"/>
          <w:strike/>
          <w:sz w:val="24"/>
          <w:szCs w:val="24"/>
        </w:rPr>
      </w:pPr>
      <w:r w:rsidRPr="005A2C05">
        <w:rPr>
          <w:rFonts w:ascii="Times New Roman" w:hAnsi="Times New Roman" w:cs="Times New Roman"/>
          <w:b/>
          <w:sz w:val="24"/>
          <w:szCs w:val="24"/>
        </w:rPr>
        <w:t>2</w:t>
      </w:r>
      <w:r w:rsidR="00C143DD">
        <w:rPr>
          <w:rFonts w:ascii="Times New Roman" w:hAnsi="Times New Roman" w:cs="Times New Roman"/>
          <w:b/>
          <w:sz w:val="24"/>
          <w:szCs w:val="24"/>
        </w:rPr>
        <w:t>2</w:t>
      </w:r>
      <w:r w:rsidRPr="005A2C05">
        <w:rPr>
          <w:rFonts w:ascii="Times New Roman" w:hAnsi="Times New Roman" w:cs="Times New Roman"/>
          <w:b/>
          <w:sz w:val="24"/>
          <w:szCs w:val="24"/>
        </w:rPr>
        <w:t>)</w:t>
      </w:r>
      <w:r w:rsidRPr="005A2C05">
        <w:rPr>
          <w:rFonts w:ascii="Times New Roman" w:hAnsi="Times New Roman" w:cs="Times New Roman"/>
          <w:sz w:val="24"/>
          <w:szCs w:val="24"/>
        </w:rPr>
        <w:t xml:space="preserve"> paragrahvi 17 täiendatakse lõikega 5 järgmises sõnastuses:</w:t>
      </w:r>
    </w:p>
    <w:p w14:paraId="6E3F4FEB" w14:textId="17467F31" w:rsidR="00FE7D8B" w:rsidRPr="005A2C05" w:rsidRDefault="00FE7D8B" w:rsidP="00FE7D8B">
      <w:pPr>
        <w:spacing w:after="0" w:line="240" w:lineRule="auto"/>
        <w:jc w:val="both"/>
        <w:rPr>
          <w:rFonts w:ascii="Times New Roman" w:hAnsi="Times New Roman" w:cs="Times New Roman"/>
          <w:sz w:val="24"/>
          <w:szCs w:val="24"/>
        </w:rPr>
      </w:pPr>
      <w:r w:rsidRPr="008A2E39">
        <w:rPr>
          <w:rFonts w:ascii="Times New Roman" w:hAnsi="Times New Roman" w:cs="Times New Roman"/>
          <w:sz w:val="24"/>
          <w:szCs w:val="24"/>
        </w:rPr>
        <w:t xml:space="preserve">„(5) Hoiu-laenuühistu liikmeks ei tohi olla </w:t>
      </w:r>
      <w:r w:rsidR="00311C90">
        <w:rPr>
          <w:rFonts w:ascii="Times New Roman" w:hAnsi="Times New Roman" w:cs="Times New Roman"/>
          <w:sz w:val="24"/>
          <w:szCs w:val="24"/>
        </w:rPr>
        <w:t>äriühing</w:t>
      </w:r>
      <w:r w:rsidRPr="008A2E39">
        <w:rPr>
          <w:rFonts w:ascii="Times New Roman" w:hAnsi="Times New Roman" w:cs="Times New Roman"/>
          <w:sz w:val="24"/>
          <w:szCs w:val="24"/>
        </w:rPr>
        <w:t>, kelles samal hoiu-laenuühistul on otsene või kaudne osalus</w:t>
      </w:r>
      <w:r w:rsidRPr="002B387E">
        <w:t xml:space="preserve"> </w:t>
      </w:r>
      <w:r w:rsidRPr="008A2E39">
        <w:rPr>
          <w:rFonts w:ascii="Times New Roman" w:hAnsi="Times New Roman" w:cs="Times New Roman"/>
          <w:sz w:val="24"/>
          <w:szCs w:val="24"/>
        </w:rPr>
        <w:t xml:space="preserve">või </w:t>
      </w:r>
      <w:r w:rsidR="00EE4CB0">
        <w:rPr>
          <w:rFonts w:ascii="Times New Roman" w:hAnsi="Times New Roman" w:cs="Times New Roman"/>
          <w:sz w:val="24"/>
          <w:szCs w:val="24"/>
        </w:rPr>
        <w:t>keda</w:t>
      </w:r>
      <w:r w:rsidRPr="008A2E39">
        <w:rPr>
          <w:rFonts w:ascii="Times New Roman" w:hAnsi="Times New Roman" w:cs="Times New Roman"/>
          <w:sz w:val="24"/>
          <w:szCs w:val="24"/>
        </w:rPr>
        <w:t xml:space="preserve"> kontrollib otseselt või kaudselt hoiu-laenuühistu juhatuse või nõukogu liige.</w:t>
      </w:r>
      <w:r w:rsidRPr="002B387E">
        <w:rPr>
          <w:rFonts w:ascii="Times New Roman" w:hAnsi="Times New Roman" w:cs="Times New Roman"/>
          <w:sz w:val="24"/>
          <w:szCs w:val="24"/>
        </w:rPr>
        <w:t xml:space="preserve"> Erandina </w:t>
      </w:r>
      <w:r w:rsidRPr="008A2E39">
        <w:rPr>
          <w:rFonts w:ascii="Times New Roman" w:hAnsi="Times New Roman" w:cs="Times New Roman"/>
          <w:sz w:val="24"/>
          <w:szCs w:val="24"/>
        </w:rPr>
        <w:t xml:space="preserve">eelnimetatust võib hoiu-laenuühistu tütarettevõtja olla hoiu-laenuühistu liikmeks üksnes tingimusel, et tütarettevõtjate kogu osalus hoiu-laenuühistus ei ületa </w:t>
      </w:r>
      <w:r w:rsidR="00EE4CB0">
        <w:rPr>
          <w:rFonts w:ascii="Times New Roman" w:hAnsi="Times New Roman" w:cs="Times New Roman"/>
          <w:sz w:val="24"/>
          <w:szCs w:val="24"/>
        </w:rPr>
        <w:t>kümmet</w:t>
      </w:r>
      <w:r w:rsidRPr="008A2E39">
        <w:rPr>
          <w:rFonts w:ascii="Times New Roman" w:hAnsi="Times New Roman" w:cs="Times New Roman"/>
          <w:sz w:val="24"/>
          <w:szCs w:val="24"/>
        </w:rPr>
        <w:t xml:space="preserve"> protsenti hoiu-laenuühistu osakapitalist ja hääleõigusest.“;</w:t>
      </w:r>
    </w:p>
    <w:p w14:paraId="0DE9D3A6" w14:textId="77777777" w:rsidR="00FE7D8B" w:rsidRPr="005A2C05" w:rsidRDefault="00FE7D8B" w:rsidP="00FE7D8B">
      <w:pPr>
        <w:spacing w:after="0" w:line="240" w:lineRule="auto"/>
        <w:jc w:val="both"/>
        <w:rPr>
          <w:rFonts w:ascii="Times New Roman" w:hAnsi="Times New Roman" w:cs="Times New Roman"/>
          <w:sz w:val="24"/>
          <w:szCs w:val="24"/>
        </w:rPr>
      </w:pPr>
    </w:p>
    <w:p w14:paraId="5E6942B9" w14:textId="31D0C95F"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
          <w:bCs/>
          <w:sz w:val="24"/>
          <w:szCs w:val="24"/>
        </w:rPr>
        <w:t>2</w:t>
      </w:r>
      <w:r w:rsidR="00C143DD">
        <w:rPr>
          <w:rFonts w:ascii="Times New Roman" w:hAnsi="Times New Roman" w:cs="Times New Roman"/>
          <w:b/>
          <w:bCs/>
          <w:sz w:val="24"/>
          <w:szCs w:val="24"/>
        </w:rPr>
        <w:t>3</w:t>
      </w:r>
      <w:r w:rsidRPr="005A2C05">
        <w:rPr>
          <w:rFonts w:ascii="Times New Roman" w:hAnsi="Times New Roman" w:cs="Times New Roman"/>
          <w:b/>
          <w:bCs/>
          <w:sz w:val="24"/>
          <w:szCs w:val="24"/>
        </w:rPr>
        <w:t>)</w:t>
      </w:r>
      <w:r w:rsidRPr="005A2C05">
        <w:rPr>
          <w:rFonts w:ascii="Times New Roman" w:hAnsi="Times New Roman" w:cs="Times New Roman"/>
          <w:sz w:val="24"/>
          <w:szCs w:val="24"/>
        </w:rPr>
        <w:t xml:space="preserve"> paragrahvi 18 pealkiri muudetakse ja sõnastatakse järgmiselt:</w:t>
      </w:r>
    </w:p>
    <w:p w14:paraId="07318EA0" w14:textId="77777777" w:rsidR="00FE7D8B" w:rsidRPr="005A2C05" w:rsidRDefault="00FE7D8B" w:rsidP="00FE7D8B">
      <w:pPr>
        <w:pStyle w:val="Pealkiri3"/>
        <w:shd w:val="clear" w:color="auto" w:fill="FFFFFF"/>
        <w:spacing w:before="0" w:line="240" w:lineRule="auto"/>
        <w:jc w:val="both"/>
        <w:rPr>
          <w:rFonts w:ascii="Times New Roman" w:eastAsiaTheme="minorHAnsi" w:hAnsi="Times New Roman" w:cs="Times New Roman"/>
          <w:b/>
          <w:bCs/>
          <w:color w:val="auto"/>
          <w:lang w:val="et-EE"/>
        </w:rPr>
      </w:pPr>
      <w:r w:rsidRPr="005A2C05">
        <w:rPr>
          <w:rFonts w:ascii="Times New Roman" w:eastAsiaTheme="minorHAnsi" w:hAnsi="Times New Roman" w:cs="Times New Roman"/>
          <w:color w:val="auto"/>
          <w:lang w:val="et-EE"/>
        </w:rPr>
        <w:t>„</w:t>
      </w:r>
      <w:r w:rsidRPr="005A2C05">
        <w:rPr>
          <w:rFonts w:ascii="Times New Roman" w:eastAsiaTheme="minorHAnsi" w:hAnsi="Times New Roman" w:cs="Times New Roman"/>
          <w:b/>
          <w:bCs/>
          <w:color w:val="auto"/>
          <w:lang w:val="et-EE"/>
        </w:rPr>
        <w:t>§ 18.</w:t>
      </w:r>
      <w:bookmarkStart w:id="4" w:name="para18"/>
      <w:r w:rsidRPr="005A2C05">
        <w:rPr>
          <w:rFonts w:ascii="Times New Roman" w:eastAsiaTheme="minorHAnsi" w:hAnsi="Times New Roman" w:cs="Times New Roman"/>
          <w:b/>
          <w:bCs/>
          <w:color w:val="auto"/>
          <w:lang w:val="et-EE"/>
        </w:rPr>
        <w:t> </w:t>
      </w:r>
      <w:bookmarkEnd w:id="4"/>
      <w:r w:rsidRPr="005A2C05">
        <w:rPr>
          <w:rFonts w:ascii="Times New Roman" w:eastAsiaTheme="minorHAnsi" w:hAnsi="Times New Roman" w:cs="Times New Roman"/>
          <w:b/>
          <w:bCs/>
          <w:color w:val="auto"/>
          <w:lang w:val="et-EE"/>
        </w:rPr>
        <w:t>Hoiu-laenuühistu liikmete arv ja liikmete nimekiri“;</w:t>
      </w:r>
    </w:p>
    <w:p w14:paraId="13393452" w14:textId="77777777" w:rsidR="00FE7D8B" w:rsidRPr="005A2C05" w:rsidRDefault="00FE7D8B" w:rsidP="00FE7D8B">
      <w:pPr>
        <w:spacing w:after="0" w:line="240" w:lineRule="auto"/>
        <w:jc w:val="both"/>
        <w:rPr>
          <w:rFonts w:ascii="Times New Roman" w:hAnsi="Times New Roman" w:cs="Times New Roman"/>
          <w:sz w:val="24"/>
          <w:szCs w:val="24"/>
        </w:rPr>
      </w:pPr>
    </w:p>
    <w:p w14:paraId="1498D701" w14:textId="2E57C219"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2</w:t>
      </w:r>
      <w:r w:rsidR="00C143DD">
        <w:rPr>
          <w:rFonts w:ascii="Times New Roman" w:hAnsi="Times New Roman" w:cs="Times New Roman"/>
          <w:b/>
          <w:sz w:val="24"/>
          <w:szCs w:val="24"/>
        </w:rPr>
        <w:t>4</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paragrahvi 18 lõige 2 tunnistatakse kehtetuks;</w:t>
      </w:r>
    </w:p>
    <w:p w14:paraId="467CF118" w14:textId="77777777" w:rsidR="00FE7D8B" w:rsidRPr="005A2C05" w:rsidRDefault="00FE7D8B" w:rsidP="00FE7D8B">
      <w:pPr>
        <w:spacing w:after="0" w:line="240" w:lineRule="auto"/>
        <w:jc w:val="both"/>
        <w:rPr>
          <w:rFonts w:ascii="Times New Roman" w:hAnsi="Times New Roman" w:cs="Times New Roman"/>
          <w:bCs/>
          <w:sz w:val="24"/>
          <w:szCs w:val="24"/>
        </w:rPr>
      </w:pPr>
    </w:p>
    <w:p w14:paraId="4239F43E" w14:textId="4F031AC6" w:rsidR="00FE7D8B" w:rsidRPr="005A2C05" w:rsidRDefault="00FE7D8B" w:rsidP="00FE7D8B">
      <w:pPr>
        <w:spacing w:after="0" w:line="240" w:lineRule="auto"/>
        <w:jc w:val="both"/>
        <w:rPr>
          <w:rFonts w:ascii="Times New Roman" w:hAnsi="Times New Roman" w:cs="Times New Roman"/>
          <w:sz w:val="24"/>
          <w:szCs w:val="24"/>
        </w:rPr>
      </w:pPr>
      <w:bookmarkStart w:id="5" w:name="_Hlk123325641"/>
      <w:r w:rsidRPr="005A2C05">
        <w:rPr>
          <w:rFonts w:ascii="Times New Roman" w:hAnsi="Times New Roman" w:cs="Times New Roman"/>
          <w:b/>
          <w:sz w:val="24"/>
          <w:szCs w:val="24"/>
        </w:rPr>
        <w:t>2</w:t>
      </w:r>
      <w:r w:rsidR="00C143DD">
        <w:rPr>
          <w:rFonts w:ascii="Times New Roman" w:hAnsi="Times New Roman" w:cs="Times New Roman"/>
          <w:b/>
          <w:sz w:val="24"/>
          <w:szCs w:val="24"/>
        </w:rPr>
        <w:t>5</w:t>
      </w:r>
      <w:r w:rsidRPr="005A2C05">
        <w:rPr>
          <w:rFonts w:ascii="Times New Roman" w:hAnsi="Times New Roman" w:cs="Times New Roman"/>
          <w:b/>
          <w:sz w:val="24"/>
          <w:szCs w:val="24"/>
        </w:rPr>
        <w:t>)</w:t>
      </w:r>
      <w:r w:rsidRPr="005A2C05">
        <w:rPr>
          <w:rFonts w:ascii="Times New Roman" w:hAnsi="Times New Roman" w:cs="Times New Roman"/>
          <w:sz w:val="24"/>
          <w:szCs w:val="24"/>
        </w:rPr>
        <w:t xml:space="preserve"> paragrahvi 18 täiendatakse lõigetega 4–</w:t>
      </w:r>
      <w:r>
        <w:rPr>
          <w:rFonts w:ascii="Times New Roman" w:hAnsi="Times New Roman" w:cs="Times New Roman"/>
          <w:sz w:val="24"/>
          <w:szCs w:val="24"/>
        </w:rPr>
        <w:t>6</w:t>
      </w:r>
      <w:r w:rsidRPr="005A2C05">
        <w:rPr>
          <w:rFonts w:ascii="Times New Roman" w:hAnsi="Times New Roman" w:cs="Times New Roman"/>
          <w:sz w:val="24"/>
          <w:szCs w:val="24"/>
        </w:rPr>
        <w:t xml:space="preserve"> järgmises sõnastuses:</w:t>
      </w:r>
    </w:p>
    <w:p w14:paraId="445BD626" w14:textId="6B6D46E6"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„(4) Lisaks </w:t>
      </w:r>
      <w:proofErr w:type="spellStart"/>
      <w:r>
        <w:rPr>
          <w:rFonts w:ascii="Times New Roman" w:hAnsi="Times New Roman" w:cs="Times New Roman"/>
          <w:sz w:val="24"/>
          <w:szCs w:val="24"/>
        </w:rPr>
        <w:t>tulundusühistu</w:t>
      </w:r>
      <w:proofErr w:type="spellEnd"/>
      <w:r>
        <w:rPr>
          <w:rFonts w:ascii="Times New Roman" w:hAnsi="Times New Roman" w:cs="Times New Roman"/>
          <w:sz w:val="24"/>
          <w:szCs w:val="24"/>
        </w:rPr>
        <w:t xml:space="preserve"> seaduse §-s 15</w:t>
      </w:r>
      <w:r w:rsidRPr="005A2C05">
        <w:rPr>
          <w:rFonts w:ascii="Times New Roman" w:hAnsi="Times New Roman" w:cs="Times New Roman"/>
          <w:sz w:val="24"/>
          <w:szCs w:val="24"/>
        </w:rPr>
        <w:t xml:space="preserve"> nimetatud andmetele kantakse hoiu-laenuühistu liikmete nimekirja iga liikme kohta tema sideandmed</w:t>
      </w:r>
      <w:bookmarkEnd w:id="5"/>
      <w:r w:rsidRPr="005A2C05">
        <w:rPr>
          <w:rFonts w:ascii="Times New Roman" w:hAnsi="Times New Roman" w:cs="Times New Roman"/>
          <w:sz w:val="24"/>
          <w:szCs w:val="24"/>
        </w:rPr>
        <w:t xml:space="preserve">. </w:t>
      </w:r>
      <w:r w:rsidR="00EE4CB0">
        <w:rPr>
          <w:rFonts w:ascii="Times New Roman" w:hAnsi="Times New Roman" w:cs="Times New Roman"/>
          <w:sz w:val="24"/>
          <w:szCs w:val="24"/>
        </w:rPr>
        <w:t>N</w:t>
      </w:r>
      <w:r>
        <w:rPr>
          <w:rFonts w:ascii="Times New Roman" w:hAnsi="Times New Roman" w:cs="Times New Roman"/>
          <w:sz w:val="24"/>
          <w:szCs w:val="24"/>
        </w:rPr>
        <w:t xml:space="preserve">imetatud </w:t>
      </w:r>
      <w:r w:rsidRPr="005A2C05">
        <w:rPr>
          <w:rFonts w:ascii="Times New Roman" w:hAnsi="Times New Roman" w:cs="Times New Roman"/>
          <w:sz w:val="24"/>
          <w:szCs w:val="24"/>
        </w:rPr>
        <w:t>sideandmeid ei esita</w:t>
      </w:r>
      <w:r>
        <w:rPr>
          <w:rFonts w:ascii="Times New Roman" w:hAnsi="Times New Roman" w:cs="Times New Roman"/>
          <w:sz w:val="24"/>
          <w:szCs w:val="24"/>
        </w:rPr>
        <w:t>ta</w:t>
      </w:r>
      <w:r w:rsidRPr="005A2C05">
        <w:rPr>
          <w:rFonts w:ascii="Times New Roman" w:hAnsi="Times New Roman" w:cs="Times New Roman"/>
          <w:sz w:val="24"/>
          <w:szCs w:val="24"/>
        </w:rPr>
        <w:t xml:space="preserve"> äriregistrile.</w:t>
      </w:r>
    </w:p>
    <w:p w14:paraId="123351AA" w14:textId="77777777" w:rsidR="00FE7D8B" w:rsidRPr="005A2C05" w:rsidRDefault="00FE7D8B" w:rsidP="00FE7D8B">
      <w:pPr>
        <w:spacing w:after="0" w:line="240" w:lineRule="auto"/>
        <w:jc w:val="both"/>
        <w:rPr>
          <w:rFonts w:ascii="Times New Roman" w:hAnsi="Times New Roman" w:cs="Times New Roman"/>
          <w:sz w:val="24"/>
          <w:szCs w:val="24"/>
        </w:rPr>
      </w:pPr>
    </w:p>
    <w:p w14:paraId="55D0A2C6"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(5) Hoiu-laenuühistu juhatus peab liikmete nimekirja viisil ja vormis, mis lubab teabe kasutamist masinloetaval kujul. </w:t>
      </w:r>
    </w:p>
    <w:p w14:paraId="400172BA" w14:textId="77777777" w:rsidR="00FE7D8B" w:rsidRPr="005A2C05" w:rsidRDefault="00FE7D8B" w:rsidP="00FE7D8B">
      <w:pPr>
        <w:spacing w:after="0" w:line="240" w:lineRule="auto"/>
        <w:jc w:val="both"/>
        <w:rPr>
          <w:rFonts w:ascii="Times New Roman" w:hAnsi="Times New Roman" w:cs="Times New Roman"/>
          <w:sz w:val="24"/>
          <w:szCs w:val="24"/>
        </w:rPr>
      </w:pPr>
    </w:p>
    <w:p w14:paraId="129B1986"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w:t>
      </w:r>
      <w:r>
        <w:rPr>
          <w:rFonts w:ascii="Times New Roman" w:hAnsi="Times New Roman" w:cs="Times New Roman"/>
          <w:sz w:val="24"/>
          <w:szCs w:val="24"/>
        </w:rPr>
        <w:t>6</w:t>
      </w:r>
      <w:r w:rsidRPr="005A2C05">
        <w:rPr>
          <w:rFonts w:ascii="Times New Roman" w:hAnsi="Times New Roman" w:cs="Times New Roman"/>
          <w:sz w:val="24"/>
          <w:szCs w:val="24"/>
        </w:rPr>
        <w:t>) Hoiu-laenuühistu juhatus kohustub liikmete nimekirja hoidma ajakohasena ja kandma muudatuse liikmete nimekirja 30 päeva jooksul selle teadasaamisest arvates.“;</w:t>
      </w:r>
    </w:p>
    <w:p w14:paraId="632ED5E3" w14:textId="77777777" w:rsidR="00FE7D8B" w:rsidRPr="005A2C05" w:rsidRDefault="00FE7D8B" w:rsidP="00FE7D8B">
      <w:pPr>
        <w:spacing w:after="0" w:line="240" w:lineRule="auto"/>
        <w:jc w:val="both"/>
        <w:rPr>
          <w:rFonts w:ascii="Times New Roman" w:hAnsi="Times New Roman" w:cs="Times New Roman"/>
          <w:sz w:val="24"/>
          <w:szCs w:val="24"/>
        </w:rPr>
      </w:pPr>
    </w:p>
    <w:p w14:paraId="16D045C0" w14:textId="014725E6"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2</w:t>
      </w:r>
      <w:r w:rsidR="00C143DD">
        <w:rPr>
          <w:rFonts w:ascii="Times New Roman" w:hAnsi="Times New Roman" w:cs="Times New Roman"/>
          <w:b/>
          <w:sz w:val="24"/>
          <w:szCs w:val="24"/>
        </w:rPr>
        <w:t>6</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paragrahvi 19 täiendatakse lõikega </w:t>
      </w:r>
      <w:r>
        <w:rPr>
          <w:rFonts w:ascii="Times New Roman" w:hAnsi="Times New Roman" w:cs="Times New Roman"/>
          <w:bCs/>
          <w:sz w:val="24"/>
          <w:szCs w:val="24"/>
        </w:rPr>
        <w:t>2</w:t>
      </w:r>
      <w:r w:rsidRPr="005A2C05">
        <w:rPr>
          <w:rFonts w:ascii="Times New Roman" w:hAnsi="Times New Roman" w:cs="Times New Roman"/>
          <w:bCs/>
          <w:sz w:val="24"/>
          <w:szCs w:val="24"/>
          <w:vertAlign w:val="superscript"/>
        </w:rPr>
        <w:t>1</w:t>
      </w:r>
      <w:r w:rsidRPr="005A2C05">
        <w:rPr>
          <w:rFonts w:ascii="Times New Roman" w:hAnsi="Times New Roman" w:cs="Times New Roman"/>
          <w:bCs/>
          <w:sz w:val="24"/>
          <w:szCs w:val="24"/>
        </w:rPr>
        <w:t xml:space="preserve">  järgmises sõnastuses: </w:t>
      </w:r>
    </w:p>
    <w:p w14:paraId="4F1099E3" w14:textId="71DA64C9"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w:t>
      </w:r>
      <w:r>
        <w:rPr>
          <w:rFonts w:ascii="Times New Roman" w:hAnsi="Times New Roman" w:cs="Times New Roman"/>
          <w:bCs/>
          <w:sz w:val="24"/>
          <w:szCs w:val="24"/>
        </w:rPr>
        <w:t>2</w:t>
      </w:r>
      <w:r w:rsidRPr="005A2C05">
        <w:rPr>
          <w:rFonts w:ascii="Times New Roman" w:hAnsi="Times New Roman" w:cs="Times New Roman"/>
          <w:bCs/>
          <w:sz w:val="24"/>
          <w:szCs w:val="24"/>
          <w:vertAlign w:val="superscript"/>
        </w:rPr>
        <w:t>1</w:t>
      </w:r>
      <w:r w:rsidRPr="005A2C05">
        <w:rPr>
          <w:rFonts w:ascii="Times New Roman" w:hAnsi="Times New Roman" w:cs="Times New Roman"/>
          <w:bCs/>
          <w:sz w:val="24"/>
          <w:szCs w:val="24"/>
        </w:rPr>
        <w:t xml:space="preserve">) </w:t>
      </w:r>
      <w:r>
        <w:rPr>
          <w:rFonts w:ascii="Times New Roman" w:hAnsi="Times New Roman" w:cs="Times New Roman"/>
          <w:sz w:val="24"/>
          <w:szCs w:val="24"/>
        </w:rPr>
        <w:t xml:space="preserve">Tulundusühistu seaduse §-s 33 </w:t>
      </w:r>
      <w:r w:rsidR="00EE4CB0">
        <w:rPr>
          <w:rFonts w:ascii="Times New Roman" w:hAnsi="Times New Roman" w:cs="Times New Roman"/>
          <w:sz w:val="24"/>
          <w:szCs w:val="24"/>
        </w:rPr>
        <w:t>nimetatud</w:t>
      </w:r>
      <w:r>
        <w:rPr>
          <w:rFonts w:ascii="Times New Roman" w:hAnsi="Times New Roman" w:cs="Times New Roman"/>
          <w:sz w:val="24"/>
          <w:szCs w:val="24"/>
        </w:rPr>
        <w:t xml:space="preserve"> osamaks või h</w:t>
      </w:r>
      <w:r w:rsidRPr="00804259">
        <w:rPr>
          <w:rFonts w:ascii="Times New Roman" w:hAnsi="Times New Roman" w:cs="Times New Roman"/>
          <w:sz w:val="24"/>
          <w:szCs w:val="24"/>
        </w:rPr>
        <w:t>üvit</w:t>
      </w:r>
      <w:r w:rsidR="00EE4CB0">
        <w:rPr>
          <w:rFonts w:ascii="Times New Roman" w:hAnsi="Times New Roman" w:cs="Times New Roman"/>
          <w:sz w:val="24"/>
          <w:szCs w:val="24"/>
        </w:rPr>
        <w:t>i</w:t>
      </w:r>
      <w:r w:rsidRPr="00804259">
        <w:rPr>
          <w:rFonts w:ascii="Times New Roman" w:hAnsi="Times New Roman" w:cs="Times New Roman"/>
          <w:sz w:val="24"/>
          <w:szCs w:val="24"/>
        </w:rPr>
        <w:t xml:space="preserve">s tuleb välja maksta </w:t>
      </w:r>
      <w:r w:rsidR="00EE4CB0">
        <w:rPr>
          <w:rFonts w:ascii="Times New Roman" w:hAnsi="Times New Roman" w:cs="Times New Roman"/>
          <w:sz w:val="24"/>
          <w:szCs w:val="24"/>
        </w:rPr>
        <w:t xml:space="preserve">kolme aasta jooksul </w:t>
      </w:r>
      <w:proofErr w:type="spellStart"/>
      <w:r w:rsidRPr="00804259">
        <w:rPr>
          <w:rFonts w:ascii="Times New Roman" w:hAnsi="Times New Roman" w:cs="Times New Roman"/>
          <w:sz w:val="24"/>
          <w:szCs w:val="24"/>
        </w:rPr>
        <w:t>liikmesuse</w:t>
      </w:r>
      <w:proofErr w:type="spellEnd"/>
      <w:r w:rsidRPr="00804259">
        <w:rPr>
          <w:rFonts w:ascii="Times New Roman" w:hAnsi="Times New Roman" w:cs="Times New Roman"/>
          <w:sz w:val="24"/>
          <w:szCs w:val="24"/>
        </w:rPr>
        <w:t xml:space="preserve"> lõppemisest </w:t>
      </w:r>
      <w:r w:rsidR="00EE4CB0">
        <w:rPr>
          <w:rFonts w:ascii="Times New Roman" w:hAnsi="Times New Roman" w:cs="Times New Roman"/>
          <w:sz w:val="24"/>
          <w:szCs w:val="24"/>
        </w:rPr>
        <w:t>arvates</w:t>
      </w:r>
      <w:r w:rsidRPr="00804259">
        <w:rPr>
          <w:rFonts w:ascii="Times New Roman" w:hAnsi="Times New Roman" w:cs="Times New Roman"/>
          <w:sz w:val="24"/>
          <w:szCs w:val="24"/>
        </w:rPr>
        <w:t xml:space="preserve">, kui põhikirjaga ei ole ette nähtud lühemat tähtaega. Hoiu-laenuühistu juhatus võib </w:t>
      </w:r>
      <w:r>
        <w:rPr>
          <w:rFonts w:ascii="Times New Roman" w:hAnsi="Times New Roman" w:cs="Times New Roman"/>
          <w:sz w:val="24"/>
          <w:szCs w:val="24"/>
        </w:rPr>
        <w:t>osamaksu või hüvit</w:t>
      </w:r>
      <w:r w:rsidR="00EE4CB0">
        <w:rPr>
          <w:rFonts w:ascii="Times New Roman" w:hAnsi="Times New Roman" w:cs="Times New Roman"/>
          <w:sz w:val="24"/>
          <w:szCs w:val="24"/>
        </w:rPr>
        <w:t>i</w:t>
      </w:r>
      <w:r>
        <w:rPr>
          <w:rFonts w:ascii="Times New Roman" w:hAnsi="Times New Roman" w:cs="Times New Roman"/>
          <w:sz w:val="24"/>
          <w:szCs w:val="24"/>
        </w:rPr>
        <w:t>se</w:t>
      </w:r>
      <w:r w:rsidRPr="00804259">
        <w:rPr>
          <w:rFonts w:ascii="Times New Roman" w:hAnsi="Times New Roman" w:cs="Times New Roman"/>
          <w:sz w:val="24"/>
          <w:szCs w:val="24"/>
        </w:rPr>
        <w:t xml:space="preserve"> maksmise tähtaega võrreldes seaduse</w:t>
      </w:r>
      <w:r w:rsidR="00EE4CB0">
        <w:rPr>
          <w:rFonts w:ascii="Times New Roman" w:hAnsi="Times New Roman" w:cs="Times New Roman"/>
          <w:sz w:val="24"/>
          <w:szCs w:val="24"/>
        </w:rPr>
        <w:t>s</w:t>
      </w:r>
      <w:r w:rsidRPr="00804259">
        <w:rPr>
          <w:rFonts w:ascii="Times New Roman" w:hAnsi="Times New Roman" w:cs="Times New Roman"/>
          <w:sz w:val="24"/>
          <w:szCs w:val="24"/>
        </w:rPr>
        <w:t xml:space="preserve"> või põhikirja</w:t>
      </w:r>
      <w:r w:rsidR="00EE4CB0">
        <w:rPr>
          <w:rFonts w:ascii="Times New Roman" w:hAnsi="Times New Roman" w:cs="Times New Roman"/>
          <w:sz w:val="24"/>
          <w:szCs w:val="24"/>
        </w:rPr>
        <w:t>s</w:t>
      </w:r>
      <w:r w:rsidRPr="00804259">
        <w:rPr>
          <w:rFonts w:ascii="Times New Roman" w:hAnsi="Times New Roman" w:cs="Times New Roman"/>
          <w:sz w:val="24"/>
          <w:szCs w:val="24"/>
        </w:rPr>
        <w:t xml:space="preserve"> sätestatuga mõistlikult pikendada kuni viie aastani, kui väljamakse tegemine põhjustaks vastavalt asjaoludele ühistule olulist kahju või sea</w:t>
      </w:r>
      <w:r w:rsidR="00EE4CB0">
        <w:rPr>
          <w:rFonts w:ascii="Times New Roman" w:hAnsi="Times New Roman" w:cs="Times New Roman"/>
          <w:sz w:val="24"/>
          <w:szCs w:val="24"/>
        </w:rPr>
        <w:t>ks</w:t>
      </w:r>
      <w:r w:rsidRPr="00804259">
        <w:rPr>
          <w:rFonts w:ascii="Times New Roman" w:hAnsi="Times New Roman" w:cs="Times New Roman"/>
          <w:sz w:val="24"/>
          <w:szCs w:val="24"/>
        </w:rPr>
        <w:t xml:space="preserve"> kahtluse alla ühistu tegevuse jätkumise.”;</w:t>
      </w:r>
    </w:p>
    <w:p w14:paraId="4AEC69B6" w14:textId="77777777" w:rsidR="00FE7D8B" w:rsidRPr="005A2C05" w:rsidRDefault="00FE7D8B" w:rsidP="00FE7D8B">
      <w:pPr>
        <w:spacing w:after="0" w:line="240" w:lineRule="auto"/>
        <w:jc w:val="both"/>
        <w:rPr>
          <w:rFonts w:ascii="Times New Roman" w:hAnsi="Times New Roman" w:cs="Times New Roman"/>
          <w:bCs/>
          <w:sz w:val="24"/>
          <w:szCs w:val="24"/>
        </w:rPr>
      </w:pPr>
    </w:p>
    <w:p w14:paraId="6AA0598F" w14:textId="1F915BA1"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2</w:t>
      </w:r>
      <w:r w:rsidR="00C143DD">
        <w:rPr>
          <w:rFonts w:ascii="Times New Roman" w:hAnsi="Times New Roman" w:cs="Times New Roman"/>
          <w:b/>
          <w:sz w:val="24"/>
          <w:szCs w:val="24"/>
        </w:rPr>
        <w:t>7</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paragrahvi 22 lõike 3 esimeses lauses asendatakse tekstiosa „31 950 eurot“ tekstiosaga „125 000 eurot“;</w:t>
      </w:r>
    </w:p>
    <w:p w14:paraId="2498B91D" w14:textId="77777777" w:rsidR="00FE7D8B" w:rsidRPr="005A2C05" w:rsidRDefault="00FE7D8B" w:rsidP="00FE7D8B">
      <w:pPr>
        <w:spacing w:after="0" w:line="240" w:lineRule="auto"/>
        <w:ind w:left="284" w:hanging="284"/>
        <w:jc w:val="both"/>
        <w:rPr>
          <w:rFonts w:ascii="Times New Roman" w:hAnsi="Times New Roman" w:cs="Times New Roman"/>
          <w:bCs/>
          <w:sz w:val="24"/>
          <w:szCs w:val="24"/>
        </w:rPr>
      </w:pPr>
    </w:p>
    <w:p w14:paraId="1202522C" w14:textId="724B84C0"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2</w:t>
      </w:r>
      <w:r w:rsidR="00C143DD">
        <w:rPr>
          <w:rFonts w:ascii="Times New Roman" w:hAnsi="Times New Roman" w:cs="Times New Roman"/>
          <w:b/>
          <w:sz w:val="24"/>
          <w:szCs w:val="24"/>
        </w:rPr>
        <w:t>8</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paragrahvi 22 lõiked 4 ja 5 tunnistatakse kehtetuks;</w:t>
      </w:r>
    </w:p>
    <w:p w14:paraId="7E172425" w14:textId="77777777" w:rsidR="00FE7D8B" w:rsidRPr="005A2C05" w:rsidRDefault="00FE7D8B" w:rsidP="00FE7D8B">
      <w:pPr>
        <w:pStyle w:val="Loendilik"/>
        <w:spacing w:after="0" w:line="240" w:lineRule="auto"/>
        <w:ind w:left="567"/>
        <w:jc w:val="both"/>
        <w:rPr>
          <w:rFonts w:ascii="Times New Roman" w:hAnsi="Times New Roman" w:cs="Times New Roman"/>
          <w:bCs/>
          <w:sz w:val="24"/>
          <w:szCs w:val="24"/>
          <w:lang w:val="et-EE"/>
        </w:rPr>
      </w:pPr>
    </w:p>
    <w:p w14:paraId="58D28831" w14:textId="250BB67E"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
          <w:sz w:val="24"/>
          <w:szCs w:val="24"/>
        </w:rPr>
        <w:t>2</w:t>
      </w:r>
      <w:r w:rsidR="00C143DD">
        <w:rPr>
          <w:rFonts w:ascii="Times New Roman" w:hAnsi="Times New Roman" w:cs="Times New Roman"/>
          <w:b/>
          <w:sz w:val="24"/>
          <w:szCs w:val="24"/>
        </w:rPr>
        <w:t>9</w:t>
      </w:r>
      <w:r w:rsidRPr="005A2C05">
        <w:rPr>
          <w:rFonts w:ascii="Times New Roman" w:hAnsi="Times New Roman" w:cs="Times New Roman"/>
          <w:b/>
          <w:sz w:val="24"/>
          <w:szCs w:val="24"/>
        </w:rPr>
        <w:t>)</w:t>
      </w:r>
      <w:r w:rsidRPr="005A2C05">
        <w:rPr>
          <w:rFonts w:ascii="Times New Roman" w:hAnsi="Times New Roman" w:cs="Times New Roman"/>
          <w:sz w:val="24"/>
          <w:szCs w:val="24"/>
        </w:rPr>
        <w:t xml:space="preserve"> paragrahvi 22 täiendatakse lõikega 6 järgmises sõnastuses:</w:t>
      </w:r>
    </w:p>
    <w:p w14:paraId="1FBF973F"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„(6) Hoiu-laenuühistu liikmed või volinikud otsustavad osakapitali suuruse muutmise 12 kuu jooksul osakapitali suuruse muutmise aluseks oleva asjaolu ilmnemisest arvates. Hoiu-laenuühistu juhatus esitab äriregistrile viivitamata üldkoosoleku või volinike koosoleku otsuse, millega otsustatakse hoiu-laenuühistu osakapitali suuruse muutmine.“;</w:t>
      </w:r>
    </w:p>
    <w:p w14:paraId="1419FE64" w14:textId="77777777" w:rsidR="00FE7D8B" w:rsidRPr="005A2C05" w:rsidRDefault="00FE7D8B" w:rsidP="00FE7D8B">
      <w:pPr>
        <w:spacing w:after="0" w:line="240" w:lineRule="auto"/>
        <w:jc w:val="both"/>
        <w:rPr>
          <w:rFonts w:ascii="Times New Roman" w:hAnsi="Times New Roman" w:cs="Times New Roman"/>
          <w:b/>
          <w:sz w:val="24"/>
          <w:szCs w:val="24"/>
        </w:rPr>
      </w:pPr>
    </w:p>
    <w:p w14:paraId="44410623" w14:textId="60471C59" w:rsidR="00FE7D8B" w:rsidRPr="005A2C05" w:rsidRDefault="00C143DD" w:rsidP="00FE7D8B">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30</w:t>
      </w:r>
      <w:r w:rsidR="00FE7D8B" w:rsidRPr="005A2C05">
        <w:rPr>
          <w:rFonts w:ascii="Times New Roman" w:hAnsi="Times New Roman" w:cs="Times New Roman"/>
          <w:b/>
          <w:sz w:val="24"/>
          <w:szCs w:val="24"/>
        </w:rPr>
        <w:t>)</w:t>
      </w:r>
      <w:r w:rsidR="00FE7D8B" w:rsidRPr="005A2C05">
        <w:rPr>
          <w:rFonts w:ascii="Times New Roman" w:hAnsi="Times New Roman" w:cs="Times New Roman"/>
          <w:bCs/>
          <w:sz w:val="24"/>
          <w:szCs w:val="24"/>
        </w:rPr>
        <w:t xml:space="preserve"> paragrahvi 23 lõikes 1 asendatakse tekstiosa „30 eurot“ tekstiosaga „50 eurot“;</w:t>
      </w:r>
    </w:p>
    <w:p w14:paraId="0D955551" w14:textId="77777777" w:rsidR="00FE7D8B" w:rsidRPr="005A2C05" w:rsidRDefault="00FE7D8B" w:rsidP="00FE7D8B">
      <w:pPr>
        <w:spacing w:after="0" w:line="240" w:lineRule="auto"/>
        <w:jc w:val="both"/>
        <w:rPr>
          <w:rFonts w:ascii="Times New Roman" w:hAnsi="Times New Roman" w:cs="Times New Roman"/>
          <w:bCs/>
          <w:sz w:val="24"/>
          <w:szCs w:val="24"/>
        </w:rPr>
      </w:pPr>
    </w:p>
    <w:p w14:paraId="34F6CDC8" w14:textId="111F1C55" w:rsidR="00FE7D8B" w:rsidRPr="005A2C05" w:rsidRDefault="00C143DD" w:rsidP="00FE7D8B">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lastRenderedPageBreak/>
        <w:t>31</w:t>
      </w:r>
      <w:r w:rsidR="00FE7D8B" w:rsidRPr="005A2C05">
        <w:rPr>
          <w:rFonts w:ascii="Times New Roman" w:hAnsi="Times New Roman" w:cs="Times New Roman"/>
          <w:b/>
          <w:sz w:val="24"/>
          <w:szCs w:val="24"/>
        </w:rPr>
        <w:t>)</w:t>
      </w:r>
      <w:r w:rsidR="00FE7D8B" w:rsidRPr="005A2C05">
        <w:rPr>
          <w:rFonts w:ascii="Times New Roman" w:hAnsi="Times New Roman" w:cs="Times New Roman"/>
          <w:bCs/>
          <w:sz w:val="24"/>
          <w:szCs w:val="24"/>
        </w:rPr>
        <w:t xml:space="preserve"> paragrahvi 27 lõike 1 punkt 1 muudetakse ja sõnastatakse järgmiselt:</w:t>
      </w:r>
    </w:p>
    <w:p w14:paraId="7B4144D3" w14:textId="71D3C183"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 xml:space="preserve">„1) hoiu-laenuühistu peab paigutama vähemalt </w:t>
      </w:r>
      <w:r w:rsidR="00EE4CB0">
        <w:rPr>
          <w:rFonts w:ascii="Times New Roman" w:hAnsi="Times New Roman" w:cs="Times New Roman"/>
          <w:bCs/>
          <w:sz w:val="24"/>
          <w:szCs w:val="24"/>
        </w:rPr>
        <w:t>kümme</w:t>
      </w:r>
      <w:r w:rsidRPr="005A2C05">
        <w:rPr>
          <w:rFonts w:ascii="Times New Roman" w:hAnsi="Times New Roman" w:cs="Times New Roman"/>
          <w:bCs/>
          <w:sz w:val="24"/>
          <w:szCs w:val="24"/>
        </w:rPr>
        <w:t xml:space="preserve"> protsenti oma liikmete hoiuste summast nõudmiseni hoiusena Eesti või </w:t>
      </w:r>
      <w:r w:rsidR="00311C90">
        <w:rPr>
          <w:rFonts w:ascii="Times New Roman" w:hAnsi="Times New Roman" w:cs="Times New Roman"/>
          <w:bCs/>
          <w:sz w:val="24"/>
          <w:szCs w:val="24"/>
        </w:rPr>
        <w:t xml:space="preserve">Euroopa Komisjoni ja Euroopa Liidu Majanduspiirkonna </w:t>
      </w:r>
      <w:r w:rsidRPr="005A2C05">
        <w:rPr>
          <w:rFonts w:ascii="Times New Roman" w:hAnsi="Times New Roman" w:cs="Times New Roman"/>
          <w:bCs/>
          <w:sz w:val="24"/>
          <w:szCs w:val="24"/>
        </w:rPr>
        <w:t>lepinguriigi krediidiasutusse või muudesse likviidsetesse varadesse vastavalt käesoleva seaduse § 27</w:t>
      </w:r>
      <w:r w:rsidRPr="005A2C05">
        <w:rPr>
          <w:rFonts w:ascii="Times New Roman" w:hAnsi="Times New Roman" w:cs="Times New Roman"/>
          <w:bCs/>
          <w:sz w:val="24"/>
          <w:szCs w:val="24"/>
          <w:vertAlign w:val="superscript"/>
        </w:rPr>
        <w:t>1</w:t>
      </w:r>
      <w:r w:rsidRPr="005A2C05">
        <w:rPr>
          <w:rFonts w:ascii="Times New Roman" w:hAnsi="Times New Roman" w:cs="Times New Roman"/>
          <w:bCs/>
          <w:sz w:val="24"/>
          <w:szCs w:val="24"/>
        </w:rPr>
        <w:t xml:space="preserve"> lõigetes 4 ja 5 sätestatule;“;</w:t>
      </w:r>
    </w:p>
    <w:p w14:paraId="11FA4452" w14:textId="77777777" w:rsidR="00FE7D8B" w:rsidRDefault="00FE7D8B" w:rsidP="00FE7D8B">
      <w:pPr>
        <w:spacing w:after="0" w:line="240" w:lineRule="auto"/>
        <w:jc w:val="both"/>
        <w:rPr>
          <w:rFonts w:ascii="Times New Roman" w:hAnsi="Times New Roman" w:cs="Times New Roman"/>
          <w:bCs/>
          <w:sz w:val="24"/>
          <w:szCs w:val="24"/>
        </w:rPr>
      </w:pPr>
    </w:p>
    <w:p w14:paraId="491BC665" w14:textId="0ABFF651"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3</w:t>
      </w:r>
      <w:r w:rsidR="00C143DD">
        <w:rPr>
          <w:rFonts w:ascii="Times New Roman" w:hAnsi="Times New Roman" w:cs="Times New Roman"/>
          <w:b/>
          <w:sz w:val="24"/>
          <w:szCs w:val="24"/>
        </w:rPr>
        <w:t>2</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paragrahvi 27 lõi</w:t>
      </w:r>
      <w:r>
        <w:rPr>
          <w:rFonts w:ascii="Times New Roman" w:hAnsi="Times New Roman" w:cs="Times New Roman"/>
          <w:bCs/>
          <w:sz w:val="24"/>
          <w:szCs w:val="24"/>
        </w:rPr>
        <w:t>get</w:t>
      </w:r>
      <w:r w:rsidRPr="005A2C05">
        <w:rPr>
          <w:rFonts w:ascii="Times New Roman" w:hAnsi="Times New Roman" w:cs="Times New Roman"/>
          <w:bCs/>
          <w:sz w:val="24"/>
          <w:szCs w:val="24"/>
        </w:rPr>
        <w:t xml:space="preserve"> 1 </w:t>
      </w:r>
      <w:r>
        <w:rPr>
          <w:rFonts w:ascii="Times New Roman" w:hAnsi="Times New Roman" w:cs="Times New Roman"/>
          <w:bCs/>
          <w:sz w:val="24"/>
          <w:szCs w:val="24"/>
        </w:rPr>
        <w:t xml:space="preserve">täiendatakse </w:t>
      </w:r>
      <w:r w:rsidRPr="005A2C05">
        <w:rPr>
          <w:rFonts w:ascii="Times New Roman" w:hAnsi="Times New Roman" w:cs="Times New Roman"/>
          <w:bCs/>
          <w:sz w:val="24"/>
          <w:szCs w:val="24"/>
        </w:rPr>
        <w:t>punkt</w:t>
      </w:r>
      <w:r>
        <w:rPr>
          <w:rFonts w:ascii="Times New Roman" w:hAnsi="Times New Roman" w:cs="Times New Roman"/>
          <w:bCs/>
          <w:sz w:val="24"/>
          <w:szCs w:val="24"/>
        </w:rPr>
        <w:t>iga</w:t>
      </w:r>
      <w:r w:rsidRPr="005A2C05">
        <w:rPr>
          <w:rFonts w:ascii="Times New Roman" w:hAnsi="Times New Roman" w:cs="Times New Roman"/>
          <w:bCs/>
          <w:sz w:val="24"/>
          <w:szCs w:val="24"/>
        </w:rPr>
        <w:t xml:space="preserve"> 3</w:t>
      </w:r>
      <w:r w:rsidRPr="002B387E">
        <w:rPr>
          <w:rFonts w:ascii="Times New Roman" w:hAnsi="Times New Roman" w:cs="Times New Roman"/>
          <w:bCs/>
          <w:sz w:val="24"/>
          <w:szCs w:val="24"/>
          <w:vertAlign w:val="superscript"/>
        </w:rPr>
        <w:t>1</w:t>
      </w:r>
      <w:r w:rsidRPr="005A2C05">
        <w:rPr>
          <w:rFonts w:ascii="Times New Roman" w:hAnsi="Times New Roman" w:cs="Times New Roman"/>
          <w:bCs/>
          <w:sz w:val="24"/>
          <w:szCs w:val="24"/>
        </w:rPr>
        <w:t xml:space="preserve"> </w:t>
      </w:r>
      <w:r>
        <w:rPr>
          <w:rFonts w:ascii="Times New Roman" w:hAnsi="Times New Roman" w:cs="Times New Roman"/>
          <w:bCs/>
          <w:sz w:val="24"/>
          <w:szCs w:val="24"/>
        </w:rPr>
        <w:t>järgmises sõnastuses</w:t>
      </w:r>
      <w:r w:rsidRPr="005A2C05">
        <w:rPr>
          <w:rFonts w:ascii="Times New Roman" w:hAnsi="Times New Roman" w:cs="Times New Roman"/>
          <w:bCs/>
          <w:sz w:val="24"/>
          <w:szCs w:val="24"/>
        </w:rPr>
        <w:t>:</w:t>
      </w:r>
    </w:p>
    <w:p w14:paraId="4996EAE8" w14:textId="5D9EC336"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w:t>
      </w:r>
      <w:r w:rsidRPr="008A2E39">
        <w:rPr>
          <w:rFonts w:ascii="Times New Roman" w:hAnsi="Times New Roman" w:cs="Times New Roman"/>
          <w:bCs/>
          <w:sz w:val="24"/>
          <w:szCs w:val="24"/>
        </w:rPr>
        <w:t>3</w:t>
      </w:r>
      <w:r w:rsidRPr="002B387E">
        <w:rPr>
          <w:rFonts w:ascii="Times New Roman" w:hAnsi="Times New Roman" w:cs="Times New Roman"/>
          <w:bCs/>
          <w:sz w:val="24"/>
          <w:szCs w:val="24"/>
          <w:vertAlign w:val="superscript"/>
        </w:rPr>
        <w:t>1</w:t>
      </w:r>
      <w:r w:rsidRPr="008A2E39">
        <w:rPr>
          <w:rFonts w:ascii="Times New Roman" w:hAnsi="Times New Roman" w:cs="Times New Roman"/>
          <w:bCs/>
          <w:sz w:val="24"/>
          <w:szCs w:val="24"/>
        </w:rPr>
        <w:t xml:space="preserve">) hoiu-laenuühistul on keelatud omada üle </w:t>
      </w:r>
      <w:r w:rsidR="00EE4CB0">
        <w:rPr>
          <w:rFonts w:ascii="Times New Roman" w:hAnsi="Times New Roman" w:cs="Times New Roman"/>
          <w:bCs/>
          <w:sz w:val="24"/>
          <w:szCs w:val="24"/>
        </w:rPr>
        <w:t>20-</w:t>
      </w:r>
      <w:r w:rsidRPr="008A2E39">
        <w:rPr>
          <w:rFonts w:ascii="Times New Roman" w:hAnsi="Times New Roman" w:cs="Times New Roman"/>
          <w:bCs/>
          <w:sz w:val="24"/>
          <w:szCs w:val="24"/>
        </w:rPr>
        <w:t>protsendilist otsest või kaudset osalust krediidiasutuses või teises finantseerimisasutuses, välja arvatud ühistupangas</w:t>
      </w:r>
      <w:r w:rsidRPr="002B387E">
        <w:rPr>
          <w:rFonts w:ascii="Times New Roman" w:hAnsi="Times New Roman" w:cs="Times New Roman"/>
          <w:bCs/>
          <w:sz w:val="24"/>
          <w:szCs w:val="24"/>
        </w:rPr>
        <w:t>, krediidiandjas, krediidivahendajas ja makseasutuses</w:t>
      </w:r>
      <w:r w:rsidRPr="008A2E39">
        <w:rPr>
          <w:rFonts w:ascii="Times New Roman" w:hAnsi="Times New Roman" w:cs="Times New Roman"/>
          <w:bCs/>
          <w:sz w:val="24"/>
          <w:szCs w:val="24"/>
        </w:rPr>
        <w:t>;“;</w:t>
      </w:r>
    </w:p>
    <w:p w14:paraId="3DBE946F" w14:textId="77777777" w:rsidR="00FE7D8B" w:rsidRPr="005A2C05" w:rsidRDefault="00FE7D8B" w:rsidP="00FE7D8B">
      <w:pPr>
        <w:spacing w:after="0" w:line="240" w:lineRule="auto"/>
        <w:jc w:val="both"/>
        <w:rPr>
          <w:rFonts w:ascii="Times New Roman" w:hAnsi="Times New Roman" w:cs="Times New Roman"/>
          <w:bCs/>
          <w:sz w:val="24"/>
          <w:szCs w:val="24"/>
        </w:rPr>
      </w:pPr>
    </w:p>
    <w:p w14:paraId="53512B1C" w14:textId="63ADEE6E"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3</w:t>
      </w:r>
      <w:r w:rsidR="00C143DD">
        <w:rPr>
          <w:rFonts w:ascii="Times New Roman" w:hAnsi="Times New Roman" w:cs="Times New Roman"/>
          <w:b/>
          <w:sz w:val="24"/>
          <w:szCs w:val="24"/>
        </w:rPr>
        <w:t>3</w:t>
      </w:r>
      <w:r w:rsidRPr="005A2C05">
        <w:rPr>
          <w:rFonts w:ascii="Times New Roman" w:hAnsi="Times New Roman" w:cs="Times New Roman"/>
          <w:b/>
          <w:sz w:val="24"/>
          <w:szCs w:val="24"/>
        </w:rPr>
        <w:t xml:space="preserve">) </w:t>
      </w:r>
      <w:r w:rsidRPr="005A2C05">
        <w:rPr>
          <w:rFonts w:ascii="Times New Roman" w:hAnsi="Times New Roman" w:cs="Times New Roman"/>
          <w:bCs/>
          <w:sz w:val="24"/>
          <w:szCs w:val="24"/>
        </w:rPr>
        <w:t>paragrahvi 27 lõike 1 punktis</w:t>
      </w:r>
      <w:r w:rsidR="00311C90">
        <w:rPr>
          <w:rFonts w:ascii="Times New Roman" w:hAnsi="Times New Roman" w:cs="Times New Roman"/>
          <w:bCs/>
          <w:sz w:val="24"/>
          <w:szCs w:val="24"/>
        </w:rPr>
        <w:t>t</w:t>
      </w:r>
      <w:r w:rsidRPr="005A2C05">
        <w:rPr>
          <w:rFonts w:ascii="Times New Roman" w:hAnsi="Times New Roman" w:cs="Times New Roman"/>
          <w:bCs/>
          <w:sz w:val="24"/>
          <w:szCs w:val="24"/>
        </w:rPr>
        <w:t xml:space="preserve"> 4 </w:t>
      </w:r>
      <w:r w:rsidR="00311C90">
        <w:rPr>
          <w:rFonts w:ascii="Times New Roman" w:hAnsi="Times New Roman" w:cs="Times New Roman"/>
          <w:bCs/>
          <w:sz w:val="24"/>
          <w:szCs w:val="24"/>
        </w:rPr>
        <w:t>jäetakse välja</w:t>
      </w:r>
      <w:r w:rsidRPr="005A2C05">
        <w:rPr>
          <w:rFonts w:ascii="Times New Roman" w:hAnsi="Times New Roman" w:cs="Times New Roman"/>
          <w:bCs/>
          <w:sz w:val="24"/>
          <w:szCs w:val="24"/>
        </w:rPr>
        <w:t xml:space="preserve"> </w:t>
      </w:r>
      <w:r w:rsidR="00054FF7">
        <w:rPr>
          <w:rFonts w:ascii="Times New Roman" w:hAnsi="Times New Roman" w:cs="Times New Roman"/>
          <w:bCs/>
          <w:sz w:val="24"/>
          <w:szCs w:val="24"/>
        </w:rPr>
        <w:t>tekstiosa</w:t>
      </w:r>
      <w:r w:rsidRPr="005A2C05">
        <w:rPr>
          <w:rFonts w:ascii="Times New Roman" w:hAnsi="Times New Roman" w:cs="Times New Roman"/>
          <w:bCs/>
          <w:sz w:val="24"/>
          <w:szCs w:val="24"/>
        </w:rPr>
        <w:t xml:space="preserve"> </w:t>
      </w:r>
      <w:commentRangeStart w:id="6"/>
      <w:r w:rsidRPr="005A2C05">
        <w:rPr>
          <w:rFonts w:ascii="Times New Roman" w:hAnsi="Times New Roman" w:cs="Times New Roman"/>
          <w:bCs/>
          <w:sz w:val="24"/>
          <w:szCs w:val="24"/>
        </w:rPr>
        <w:t>,,sealhulgas finantspõhivarasse“</w:t>
      </w:r>
      <w:r w:rsidR="00311C90">
        <w:rPr>
          <w:rFonts w:ascii="Times New Roman" w:hAnsi="Times New Roman" w:cs="Times New Roman"/>
          <w:bCs/>
          <w:sz w:val="24"/>
          <w:szCs w:val="24"/>
        </w:rPr>
        <w:t>;</w:t>
      </w:r>
      <w:commentRangeEnd w:id="6"/>
      <w:r w:rsidR="00887730">
        <w:rPr>
          <w:rStyle w:val="Kommentaariviide"/>
          <w:kern w:val="0"/>
          <w14:ligatures w14:val="none"/>
        </w:rPr>
        <w:commentReference w:id="6"/>
      </w:r>
    </w:p>
    <w:p w14:paraId="6BEFA145" w14:textId="77777777" w:rsidR="00FE7D8B" w:rsidRPr="005A2C05" w:rsidRDefault="00FE7D8B" w:rsidP="00FE7D8B">
      <w:pPr>
        <w:spacing w:after="0" w:line="240" w:lineRule="auto"/>
        <w:jc w:val="both"/>
        <w:rPr>
          <w:rFonts w:ascii="Times New Roman" w:hAnsi="Times New Roman" w:cs="Times New Roman"/>
          <w:bCs/>
          <w:sz w:val="24"/>
          <w:szCs w:val="24"/>
        </w:rPr>
      </w:pPr>
    </w:p>
    <w:p w14:paraId="630AB492" w14:textId="125A73BC"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
          <w:sz w:val="24"/>
          <w:szCs w:val="24"/>
        </w:rPr>
        <w:t>3</w:t>
      </w:r>
      <w:r w:rsidR="00C143DD">
        <w:rPr>
          <w:rFonts w:ascii="Times New Roman" w:hAnsi="Times New Roman" w:cs="Times New Roman"/>
          <w:b/>
          <w:sz w:val="24"/>
          <w:szCs w:val="24"/>
        </w:rPr>
        <w:t>4</w:t>
      </w:r>
      <w:r w:rsidRPr="005A2C05">
        <w:rPr>
          <w:rFonts w:ascii="Times New Roman" w:hAnsi="Times New Roman" w:cs="Times New Roman"/>
          <w:b/>
          <w:sz w:val="24"/>
          <w:szCs w:val="24"/>
        </w:rPr>
        <w:t>)</w:t>
      </w:r>
      <w:r w:rsidRPr="005A2C05">
        <w:rPr>
          <w:rFonts w:ascii="Times New Roman" w:hAnsi="Times New Roman" w:cs="Times New Roman"/>
          <w:sz w:val="24"/>
          <w:szCs w:val="24"/>
        </w:rPr>
        <w:t xml:space="preserve"> </w:t>
      </w:r>
      <w:r w:rsidR="00BE6921">
        <w:rPr>
          <w:rFonts w:ascii="Times New Roman" w:hAnsi="Times New Roman" w:cs="Times New Roman"/>
          <w:sz w:val="24"/>
          <w:szCs w:val="24"/>
        </w:rPr>
        <w:t>s</w:t>
      </w:r>
      <w:r w:rsidRPr="005A2C05">
        <w:rPr>
          <w:rFonts w:ascii="Times New Roman" w:hAnsi="Times New Roman" w:cs="Times New Roman"/>
          <w:sz w:val="24"/>
          <w:szCs w:val="24"/>
        </w:rPr>
        <w:t xml:space="preserve">eadust täiendatakse </w:t>
      </w:r>
      <w:r w:rsidR="00BE6921">
        <w:rPr>
          <w:rFonts w:ascii="Times New Roman" w:hAnsi="Times New Roman" w:cs="Times New Roman"/>
          <w:sz w:val="24"/>
          <w:szCs w:val="24"/>
        </w:rPr>
        <w:t>§-ga</w:t>
      </w:r>
      <w:r w:rsidRPr="005A2C05">
        <w:rPr>
          <w:rFonts w:ascii="Times New Roman" w:hAnsi="Times New Roman" w:cs="Times New Roman"/>
          <w:sz w:val="24"/>
          <w:szCs w:val="24"/>
        </w:rPr>
        <w:t xml:space="preserve"> 27</w:t>
      </w:r>
      <w:r w:rsidRPr="005A2C05">
        <w:rPr>
          <w:rFonts w:ascii="Times New Roman" w:hAnsi="Times New Roman" w:cs="Times New Roman"/>
          <w:sz w:val="24"/>
          <w:szCs w:val="24"/>
          <w:vertAlign w:val="superscript"/>
        </w:rPr>
        <w:t>1</w:t>
      </w:r>
      <w:r w:rsidRPr="005A2C05">
        <w:rPr>
          <w:rFonts w:ascii="Times New Roman" w:hAnsi="Times New Roman" w:cs="Times New Roman"/>
          <w:sz w:val="24"/>
          <w:szCs w:val="24"/>
        </w:rPr>
        <w:t xml:space="preserve"> järgmises sõnastuses:</w:t>
      </w:r>
    </w:p>
    <w:p w14:paraId="2CBE4372" w14:textId="77777777" w:rsidR="00FE7D8B" w:rsidRPr="005A2C05" w:rsidRDefault="00FE7D8B" w:rsidP="00FE7D8B">
      <w:pPr>
        <w:spacing w:after="0" w:line="240" w:lineRule="auto"/>
        <w:jc w:val="both"/>
        <w:rPr>
          <w:rFonts w:ascii="Times New Roman" w:hAnsi="Times New Roman" w:cs="Times New Roman"/>
          <w:b/>
          <w:sz w:val="24"/>
          <w:szCs w:val="24"/>
        </w:rPr>
      </w:pPr>
      <w:r w:rsidRPr="005A2C05">
        <w:rPr>
          <w:rFonts w:ascii="Times New Roman" w:hAnsi="Times New Roman" w:cs="Times New Roman"/>
          <w:sz w:val="24"/>
          <w:szCs w:val="24"/>
        </w:rPr>
        <w:t>„</w:t>
      </w:r>
      <w:r w:rsidRPr="005A2C05">
        <w:rPr>
          <w:rFonts w:ascii="Times New Roman" w:hAnsi="Times New Roman" w:cs="Times New Roman"/>
          <w:b/>
          <w:sz w:val="24"/>
          <w:szCs w:val="24"/>
        </w:rPr>
        <w:t>§ 27</w:t>
      </w:r>
      <w:r w:rsidRPr="005A2C05">
        <w:rPr>
          <w:rFonts w:ascii="Times New Roman" w:hAnsi="Times New Roman" w:cs="Times New Roman"/>
          <w:b/>
          <w:sz w:val="24"/>
          <w:szCs w:val="24"/>
          <w:vertAlign w:val="superscript"/>
        </w:rPr>
        <w:t>1</w:t>
      </w:r>
      <w:r w:rsidRPr="005A2C05">
        <w:rPr>
          <w:rFonts w:ascii="Times New Roman" w:hAnsi="Times New Roman" w:cs="Times New Roman"/>
          <w:b/>
          <w:sz w:val="24"/>
          <w:szCs w:val="24"/>
        </w:rPr>
        <w:t>. Nõuded likviidsusele</w:t>
      </w:r>
    </w:p>
    <w:p w14:paraId="5E2AAE66" w14:textId="77777777" w:rsidR="00677BB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shd w:val="clear" w:color="auto" w:fill="FFFFFF"/>
        </w:rPr>
        <w:t xml:space="preserve">(1) Hoiu-laenuühistu peab paigutama oma vara selliselt, et igal ajal, sealhulgas stressiolukorras, oleks tagatud vara likviidsus, mis võimaldaks liikmete õigustatud nõuete rahuldamise. </w:t>
      </w:r>
      <w:r w:rsidRPr="005A2C05">
        <w:rPr>
          <w:rFonts w:ascii="Times New Roman" w:hAnsi="Times New Roman" w:cs="Times New Roman"/>
          <w:sz w:val="24"/>
          <w:szCs w:val="24"/>
        </w:rPr>
        <w:br/>
        <w:t>(2) Stressiolukorra</w:t>
      </w:r>
      <w:r w:rsidR="00EE4CB0">
        <w:rPr>
          <w:rFonts w:ascii="Times New Roman" w:hAnsi="Times New Roman" w:cs="Times New Roman"/>
          <w:sz w:val="24"/>
          <w:szCs w:val="24"/>
        </w:rPr>
        <w:t xml:space="preserve">na </w:t>
      </w:r>
      <w:r w:rsidRPr="005A2C05">
        <w:rPr>
          <w:rFonts w:ascii="Times New Roman" w:hAnsi="Times New Roman" w:cs="Times New Roman"/>
          <w:sz w:val="24"/>
          <w:szCs w:val="24"/>
        </w:rPr>
        <w:t xml:space="preserve">käesoleva paragrahvi lõike 1 tähenduses </w:t>
      </w:r>
      <w:r w:rsidR="00EE4CB0">
        <w:rPr>
          <w:rFonts w:ascii="Times New Roman" w:hAnsi="Times New Roman" w:cs="Times New Roman"/>
          <w:sz w:val="24"/>
          <w:szCs w:val="24"/>
        </w:rPr>
        <w:t>käsitatakse</w:t>
      </w:r>
      <w:r w:rsidRPr="005A2C05">
        <w:rPr>
          <w:rFonts w:ascii="Times New Roman" w:hAnsi="Times New Roman" w:cs="Times New Roman"/>
          <w:sz w:val="24"/>
          <w:szCs w:val="24"/>
        </w:rPr>
        <w:t xml:space="preserve"> olukorda, kus hoiu-laenuühistu on kohustatud oma liikmetele välja maksma vastavalt lepingutingimustele </w:t>
      </w:r>
      <w:r w:rsidR="00B8614D">
        <w:rPr>
          <w:rFonts w:ascii="Times New Roman" w:hAnsi="Times New Roman" w:cs="Times New Roman"/>
          <w:sz w:val="24"/>
          <w:szCs w:val="24"/>
        </w:rPr>
        <w:t xml:space="preserve">vähemalt </w:t>
      </w:r>
      <w:r w:rsidRPr="005A2C05">
        <w:rPr>
          <w:rFonts w:ascii="Times New Roman" w:hAnsi="Times New Roman" w:cs="Times New Roman"/>
          <w:sz w:val="24"/>
          <w:szCs w:val="24"/>
        </w:rPr>
        <w:t>viis protsenti liikmetelt kaasatud hoiuste kogusummast 30 päeva jooksul</w:t>
      </w:r>
      <w:r w:rsidR="008B4514">
        <w:rPr>
          <w:rFonts w:ascii="Times New Roman" w:hAnsi="Times New Roman" w:cs="Times New Roman"/>
          <w:sz w:val="24"/>
          <w:szCs w:val="24"/>
        </w:rPr>
        <w:t xml:space="preserve"> alates vastava avalduse saamisest</w:t>
      </w:r>
      <w:r w:rsidRPr="005A2C05">
        <w:rPr>
          <w:rFonts w:ascii="Times New Roman" w:hAnsi="Times New Roman" w:cs="Times New Roman"/>
          <w:sz w:val="24"/>
          <w:szCs w:val="24"/>
        </w:rPr>
        <w:t xml:space="preserve"> või tagastama liikmetele </w:t>
      </w:r>
      <w:r w:rsidR="00B8614D">
        <w:rPr>
          <w:rFonts w:ascii="Times New Roman" w:hAnsi="Times New Roman" w:cs="Times New Roman"/>
          <w:sz w:val="24"/>
          <w:szCs w:val="24"/>
        </w:rPr>
        <w:t xml:space="preserve">vähemalt </w:t>
      </w:r>
      <w:r w:rsidRPr="005A2C05">
        <w:rPr>
          <w:rFonts w:ascii="Times New Roman" w:hAnsi="Times New Roman" w:cs="Times New Roman"/>
          <w:sz w:val="24"/>
          <w:szCs w:val="24"/>
        </w:rPr>
        <w:t>25 protsenti osamaksude summast ühe majandusaasta jooksul.</w:t>
      </w:r>
    </w:p>
    <w:p w14:paraId="2962B491" w14:textId="77777777" w:rsidR="00677BB5" w:rsidRDefault="00FE7D8B" w:rsidP="00FE7D8B">
      <w:pPr>
        <w:spacing w:after="0" w:line="240" w:lineRule="auto"/>
        <w:jc w:val="both"/>
        <w:rPr>
          <w:rFonts w:ascii="Times New Roman" w:hAnsi="Times New Roman" w:cs="Times New Roman"/>
          <w:sz w:val="24"/>
          <w:szCs w:val="24"/>
          <w:shd w:val="clear" w:color="auto" w:fill="FFFFFF"/>
        </w:rPr>
      </w:pPr>
      <w:r w:rsidRPr="005A2C05">
        <w:rPr>
          <w:rFonts w:ascii="Times New Roman" w:hAnsi="Times New Roman" w:cs="Times New Roman"/>
          <w:sz w:val="24"/>
          <w:szCs w:val="24"/>
          <w:shd w:val="clear" w:color="auto" w:fill="FFFFFF"/>
        </w:rPr>
        <w:t xml:space="preserve">(3) </w:t>
      </w:r>
      <w:r w:rsidRPr="005A2C05">
        <w:rPr>
          <w:rFonts w:ascii="Times New Roman" w:hAnsi="Times New Roman" w:cs="Times New Roman"/>
          <w:sz w:val="24"/>
          <w:szCs w:val="24"/>
        </w:rPr>
        <w:t>Hoiu-laenuühistu on kohustatud oma äritegevuse korraldama nii, et hoiu-laenuühistu finantseerimine ei tugineks liiga l</w:t>
      </w:r>
      <w:r w:rsidR="00B8614D">
        <w:rPr>
          <w:rFonts w:ascii="Times New Roman" w:hAnsi="Times New Roman" w:cs="Times New Roman"/>
          <w:sz w:val="24"/>
          <w:szCs w:val="24"/>
        </w:rPr>
        <w:t xml:space="preserve">ühikestele tähtaegadele </w:t>
      </w:r>
      <w:r w:rsidRPr="005A2C05">
        <w:rPr>
          <w:rFonts w:ascii="Times New Roman" w:hAnsi="Times New Roman" w:cs="Times New Roman"/>
          <w:sz w:val="24"/>
          <w:szCs w:val="24"/>
        </w:rPr>
        <w:t>või vähestele allikatele. Hoiu-laenuühistu juhatus on kohustatud pidevalt jälgima nõuete ja kohustuste tähtaegu. Hoiu-laenuühistu kohustuste täitmise tähtaegade saabumine ei või ohustada hoiu-laenuühistu jätkusuutlikku tegevust.</w:t>
      </w:r>
      <w:r w:rsidRPr="005A2C05">
        <w:rPr>
          <w:rFonts w:ascii="Times New Roman" w:hAnsi="Times New Roman" w:cs="Times New Roman"/>
          <w:sz w:val="24"/>
          <w:szCs w:val="24"/>
          <w:shd w:val="clear" w:color="auto" w:fill="FFFFFF"/>
        </w:rPr>
        <w:t xml:space="preserve"> </w:t>
      </w:r>
    </w:p>
    <w:p w14:paraId="1A2E304D" w14:textId="4AB5DB84" w:rsidR="00FE7D8B" w:rsidRPr="005A2C05" w:rsidRDefault="00FE7D8B" w:rsidP="00FE7D8B">
      <w:pPr>
        <w:spacing w:after="0" w:line="240" w:lineRule="auto"/>
        <w:jc w:val="both"/>
        <w:rPr>
          <w:rFonts w:ascii="Times New Roman" w:hAnsi="Times New Roman" w:cs="Times New Roman"/>
          <w:sz w:val="24"/>
          <w:szCs w:val="24"/>
          <w:shd w:val="clear" w:color="auto" w:fill="FFFFFF"/>
        </w:rPr>
      </w:pPr>
      <w:bookmarkStart w:id="7" w:name="_Hlk138261287"/>
      <w:r w:rsidRPr="005A2C05">
        <w:rPr>
          <w:rFonts w:ascii="Times New Roman" w:hAnsi="Times New Roman" w:cs="Times New Roman"/>
          <w:sz w:val="24"/>
          <w:szCs w:val="24"/>
          <w:shd w:val="clear" w:color="auto" w:fill="FFFFFF"/>
        </w:rPr>
        <w:t xml:space="preserve">(4) Hoiu-laenuühistul peavad olema iga 30-päevase ajavahemiku kohta strateegia, poliitika, protseduurid ja süsteemid likviidsusriski tuvastamiseks, mõõtmiseks, juhtimiseks ja jälgimiseks, et tagada toimetulekuperioodi kestel piisav likviidsuspuhvri olemasolu. Likviidsuspuhvrina käsitatakse käesoleva seaduse tähenduses raha ja muud koormamata likviidset vara, mis võimaldab hoiu-laenuühistul täita tavapäraseid kohustusi vähemalt toimetulekuperioodi kestel, mis ei või olla lühem kui 30 päeva. </w:t>
      </w:r>
      <w:bookmarkEnd w:id="7"/>
    </w:p>
    <w:p w14:paraId="78FFC32D" w14:textId="3A19D317" w:rsidR="00FE7D8B" w:rsidRPr="005A2C05" w:rsidRDefault="00FE7D8B" w:rsidP="00FE7D8B">
      <w:pPr>
        <w:spacing w:after="0" w:line="240" w:lineRule="auto"/>
        <w:jc w:val="both"/>
        <w:rPr>
          <w:rFonts w:ascii="Times New Roman" w:hAnsi="Times New Roman" w:cs="Times New Roman"/>
          <w:sz w:val="24"/>
          <w:szCs w:val="24"/>
          <w:shd w:val="clear" w:color="auto" w:fill="FFFFFF"/>
        </w:rPr>
      </w:pPr>
      <w:r w:rsidRPr="005A2C05">
        <w:rPr>
          <w:rFonts w:ascii="Times New Roman" w:hAnsi="Times New Roman" w:cs="Times New Roman"/>
          <w:sz w:val="24"/>
          <w:szCs w:val="24"/>
          <w:shd w:val="clear" w:color="auto" w:fill="FFFFFF"/>
        </w:rPr>
        <w:t xml:space="preserve">(5) Käesoleva paragrahvi lõikes 4 nimetatud koormamata </w:t>
      </w:r>
      <w:r w:rsidR="00EE4CB0">
        <w:rPr>
          <w:rFonts w:ascii="Times New Roman" w:hAnsi="Times New Roman" w:cs="Times New Roman"/>
          <w:sz w:val="24"/>
          <w:szCs w:val="24"/>
          <w:shd w:val="clear" w:color="auto" w:fill="FFFFFF"/>
        </w:rPr>
        <w:t>likviidse varana käsitatakse</w:t>
      </w:r>
      <w:r w:rsidRPr="005A2C05">
        <w:rPr>
          <w:rFonts w:ascii="Times New Roman" w:hAnsi="Times New Roman" w:cs="Times New Roman"/>
          <w:sz w:val="24"/>
          <w:szCs w:val="24"/>
          <w:shd w:val="clear" w:color="auto" w:fill="FFFFFF"/>
        </w:rPr>
        <w:t xml:space="preserve"> vara, </w:t>
      </w:r>
      <w:r w:rsidR="00EE4CB0">
        <w:rPr>
          <w:rFonts w:ascii="Times New Roman" w:hAnsi="Times New Roman" w:cs="Times New Roman"/>
          <w:sz w:val="24"/>
          <w:szCs w:val="24"/>
          <w:shd w:val="clear" w:color="auto" w:fill="FFFFFF"/>
        </w:rPr>
        <w:t xml:space="preserve">sealhulgas sularaha, arvelduskontol olevaid rahalisi vahendeid ja muud vara, </w:t>
      </w:r>
      <w:r w:rsidRPr="005A2C05">
        <w:rPr>
          <w:rFonts w:ascii="Times New Roman" w:hAnsi="Times New Roman" w:cs="Times New Roman"/>
          <w:sz w:val="24"/>
          <w:szCs w:val="24"/>
          <w:shd w:val="clear" w:color="auto" w:fill="FFFFFF"/>
        </w:rPr>
        <w:t>mida on võimalik realiseerida tavapärastel turutingimustel 30 päeva jooksul</w:t>
      </w:r>
      <w:r w:rsidR="00CC3CE8">
        <w:rPr>
          <w:rFonts w:ascii="Times New Roman" w:hAnsi="Times New Roman" w:cs="Times New Roman"/>
          <w:sz w:val="24"/>
          <w:szCs w:val="24"/>
          <w:shd w:val="clear" w:color="auto" w:fill="FFFFFF"/>
        </w:rPr>
        <w:t xml:space="preserve">. </w:t>
      </w:r>
      <w:r w:rsidRPr="005A2C05">
        <w:rPr>
          <w:rFonts w:ascii="Times New Roman" w:hAnsi="Times New Roman" w:cs="Times New Roman"/>
          <w:sz w:val="24"/>
          <w:szCs w:val="24"/>
          <w:shd w:val="clear" w:color="auto" w:fill="FFFFFF"/>
        </w:rPr>
        <w:t>Likviidne vara on muu hulgas:</w:t>
      </w:r>
    </w:p>
    <w:p w14:paraId="06EF80F3" w14:textId="77777777" w:rsidR="00FE7D8B" w:rsidRPr="005A2C05" w:rsidRDefault="00FE7D8B" w:rsidP="00FE7D8B">
      <w:pPr>
        <w:spacing w:after="0" w:line="240" w:lineRule="auto"/>
        <w:jc w:val="both"/>
        <w:rPr>
          <w:rFonts w:ascii="Times New Roman" w:hAnsi="Times New Roman" w:cs="Times New Roman"/>
          <w:sz w:val="24"/>
          <w:szCs w:val="24"/>
          <w:shd w:val="clear" w:color="auto" w:fill="FFFFFF"/>
        </w:rPr>
      </w:pPr>
      <w:r w:rsidRPr="005A2C05">
        <w:rPr>
          <w:rFonts w:ascii="Times New Roman" w:hAnsi="Times New Roman" w:cs="Times New Roman"/>
          <w:sz w:val="24"/>
          <w:szCs w:val="24"/>
          <w:shd w:val="clear" w:color="auto" w:fill="FFFFFF"/>
        </w:rPr>
        <w:t>1) Euroopa Parlamendi ja nõukogu määruse (EL) nr 575/2013 krediidiasutuste ja investeerimisühingute suhtes kohaldatavate usaldatavusnõuete kohta ja määruse (EL) nr 648/2012 muutmise kohta (ELT L 176, 26.06.2013, lk 1–337) artikli 336 tabelis 1 nimetatud võlainstrumendid, mille suhtes kohaldatav spetsiifilise riski kapitalinõue ei ole suurem kui 1,6 protsenti;</w:t>
      </w:r>
    </w:p>
    <w:p w14:paraId="2D329776" w14:textId="0D39163C" w:rsidR="00FE7D8B" w:rsidRPr="005A2C05" w:rsidRDefault="00FE7D8B" w:rsidP="00FE7D8B">
      <w:pPr>
        <w:spacing w:after="0" w:line="240" w:lineRule="auto"/>
        <w:jc w:val="both"/>
        <w:rPr>
          <w:rFonts w:ascii="Times New Roman" w:hAnsi="Times New Roman" w:cs="Times New Roman"/>
          <w:sz w:val="24"/>
          <w:szCs w:val="24"/>
          <w:shd w:val="clear" w:color="auto" w:fill="FFFFFF"/>
        </w:rPr>
      </w:pPr>
      <w:r w:rsidRPr="005A2C05">
        <w:rPr>
          <w:rFonts w:ascii="Times New Roman" w:hAnsi="Times New Roman" w:cs="Times New Roman"/>
          <w:sz w:val="24"/>
          <w:szCs w:val="24"/>
          <w:shd w:val="clear" w:color="auto" w:fill="FFFFFF"/>
        </w:rPr>
        <w:t xml:space="preserve">2) eurofondide osakud või aktsiad, </w:t>
      </w:r>
      <w:r w:rsidR="00BE2677">
        <w:rPr>
          <w:rFonts w:ascii="Times New Roman" w:hAnsi="Times New Roman" w:cs="Times New Roman"/>
          <w:sz w:val="24"/>
          <w:szCs w:val="24"/>
          <w:shd w:val="clear" w:color="auto" w:fill="FFFFFF"/>
        </w:rPr>
        <w:t>kui selle eurofondi</w:t>
      </w:r>
      <w:r w:rsidRPr="005A2C05">
        <w:rPr>
          <w:rFonts w:ascii="Times New Roman" w:hAnsi="Times New Roman" w:cs="Times New Roman"/>
          <w:sz w:val="24"/>
          <w:szCs w:val="24"/>
          <w:shd w:val="clear" w:color="auto" w:fill="FFFFFF"/>
        </w:rPr>
        <w:t xml:space="preserve"> vara investeeritakse üksnes käesoleva lõike punktis 1 nimetatud võlainstrumentidesse.</w:t>
      </w:r>
    </w:p>
    <w:p w14:paraId="08E951A7"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shd w:val="clear" w:color="auto" w:fill="FFFFFF"/>
        </w:rPr>
        <w:t>(6) Valdkonna eest vastutav minister võib määrusega kehtestada hoiu-laenuühistute likviidsusriski maandamise täpsema korra</w:t>
      </w:r>
      <w:r w:rsidRPr="005A2C05">
        <w:rPr>
          <w:rFonts w:ascii="Times New Roman" w:hAnsi="Times New Roman" w:cs="Times New Roman"/>
          <w:sz w:val="24"/>
          <w:szCs w:val="24"/>
        </w:rPr>
        <w:t xml:space="preserve">.“; </w:t>
      </w:r>
    </w:p>
    <w:p w14:paraId="79EE2797" w14:textId="77777777" w:rsidR="00FE7D8B" w:rsidRPr="005A2C05" w:rsidRDefault="00FE7D8B" w:rsidP="00FE7D8B">
      <w:pPr>
        <w:spacing w:after="0" w:line="240" w:lineRule="auto"/>
        <w:jc w:val="both"/>
        <w:rPr>
          <w:rFonts w:ascii="Times New Roman" w:hAnsi="Times New Roman" w:cs="Times New Roman"/>
          <w:sz w:val="24"/>
          <w:szCs w:val="24"/>
        </w:rPr>
      </w:pPr>
    </w:p>
    <w:p w14:paraId="4071C756" w14:textId="0A9DC25A"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3</w:t>
      </w:r>
      <w:r w:rsidR="00C143DD">
        <w:rPr>
          <w:rFonts w:ascii="Times New Roman" w:hAnsi="Times New Roman" w:cs="Times New Roman"/>
          <w:b/>
          <w:sz w:val="24"/>
          <w:szCs w:val="24"/>
        </w:rPr>
        <w:t>5</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paragrahvi 28 lõige 1 muudetakse ja sõnastatakse järgmiselt:</w:t>
      </w:r>
    </w:p>
    <w:p w14:paraId="67F91544"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shd w:val="clear" w:color="auto" w:fill="FFFFFF"/>
        </w:rPr>
        <w:t>„</w:t>
      </w:r>
      <w:r w:rsidRPr="005A2C05">
        <w:rPr>
          <w:rFonts w:ascii="Times New Roman" w:hAnsi="Times New Roman" w:cs="Times New Roman"/>
          <w:bCs/>
          <w:sz w:val="24"/>
          <w:szCs w:val="24"/>
        </w:rPr>
        <w:t xml:space="preserve">(1) Hoiu-laenuühistu on kohustatud laenude andmisel järgima krediteerimise häid tavasid ja vastutustundliku laenamise põhimõtet, sealhulgas kontrollima kooskõlas hoiu-laenuühistu üldkoosoleku poolt heaks kiidetud </w:t>
      </w:r>
      <w:proofErr w:type="spellStart"/>
      <w:r w:rsidRPr="005A2C05">
        <w:rPr>
          <w:rFonts w:ascii="Times New Roman" w:hAnsi="Times New Roman" w:cs="Times New Roman"/>
          <w:bCs/>
          <w:sz w:val="24"/>
          <w:szCs w:val="24"/>
        </w:rPr>
        <w:t>sise</w:t>
      </w:r>
      <w:proofErr w:type="spellEnd"/>
      <w:r w:rsidRPr="005A2C05">
        <w:rPr>
          <w:rFonts w:ascii="Times New Roman" w:hAnsi="Times New Roman" w:cs="Times New Roman"/>
          <w:bCs/>
          <w:sz w:val="24"/>
          <w:szCs w:val="24"/>
        </w:rPr>
        <w:t xml:space="preserve">-eeskirjaga ajakohase teabe alusel laenusaaja krediidivõimelisust ja piisava tagatise olemasolu.“; </w:t>
      </w:r>
    </w:p>
    <w:p w14:paraId="59B1C88A" w14:textId="77777777" w:rsidR="00FE7D8B" w:rsidRPr="005A2C05" w:rsidRDefault="00FE7D8B" w:rsidP="00FE7D8B">
      <w:pPr>
        <w:spacing w:after="0" w:line="240" w:lineRule="auto"/>
        <w:jc w:val="both"/>
        <w:rPr>
          <w:rFonts w:ascii="Times New Roman" w:hAnsi="Times New Roman" w:cs="Times New Roman"/>
          <w:bCs/>
          <w:sz w:val="24"/>
          <w:szCs w:val="24"/>
        </w:rPr>
      </w:pPr>
    </w:p>
    <w:p w14:paraId="1467331F" w14:textId="61331E26"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lastRenderedPageBreak/>
        <w:t>3</w:t>
      </w:r>
      <w:r w:rsidR="00C143DD">
        <w:rPr>
          <w:rFonts w:ascii="Times New Roman" w:hAnsi="Times New Roman" w:cs="Times New Roman"/>
          <w:b/>
          <w:sz w:val="24"/>
          <w:szCs w:val="24"/>
        </w:rPr>
        <w:t>6</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paragrahvi 28 täiendatakse lõikega 1</w:t>
      </w:r>
      <w:r w:rsidRPr="005A2C05">
        <w:rPr>
          <w:rFonts w:ascii="Times New Roman" w:hAnsi="Times New Roman" w:cs="Times New Roman"/>
          <w:bCs/>
          <w:sz w:val="24"/>
          <w:szCs w:val="24"/>
          <w:vertAlign w:val="superscript"/>
        </w:rPr>
        <w:t>1</w:t>
      </w:r>
      <w:r w:rsidRPr="005A2C05">
        <w:rPr>
          <w:rFonts w:ascii="Times New Roman" w:hAnsi="Times New Roman" w:cs="Times New Roman"/>
          <w:bCs/>
          <w:sz w:val="24"/>
          <w:szCs w:val="24"/>
        </w:rPr>
        <w:t xml:space="preserve"> järgmises sõnastuses:</w:t>
      </w:r>
    </w:p>
    <w:p w14:paraId="5620EFB2" w14:textId="28F83D8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„(1</w:t>
      </w:r>
      <w:r w:rsidRPr="005A2C05">
        <w:rPr>
          <w:rFonts w:ascii="Times New Roman" w:hAnsi="Times New Roman" w:cs="Times New Roman"/>
          <w:bCs/>
          <w:sz w:val="24"/>
          <w:szCs w:val="24"/>
          <w:vertAlign w:val="superscript"/>
        </w:rPr>
        <w:t>1</w:t>
      </w:r>
      <w:r w:rsidRPr="005A2C05">
        <w:rPr>
          <w:rFonts w:ascii="Times New Roman" w:hAnsi="Times New Roman" w:cs="Times New Roman"/>
          <w:bCs/>
          <w:sz w:val="24"/>
          <w:szCs w:val="24"/>
        </w:rPr>
        <w:t xml:space="preserve">) </w:t>
      </w:r>
      <w:r>
        <w:rPr>
          <w:rFonts w:ascii="Times New Roman" w:hAnsi="Times New Roman" w:cs="Times New Roman"/>
          <w:bCs/>
          <w:sz w:val="24"/>
          <w:szCs w:val="24"/>
          <w:shd w:val="clear" w:color="auto" w:fill="FFFFFF"/>
        </w:rPr>
        <w:t>L</w:t>
      </w:r>
      <w:r w:rsidRPr="005A2C05">
        <w:rPr>
          <w:rFonts w:ascii="Times New Roman" w:hAnsi="Times New Roman" w:cs="Times New Roman"/>
          <w:bCs/>
          <w:sz w:val="24"/>
          <w:szCs w:val="24"/>
          <w:shd w:val="clear" w:color="auto" w:fill="FFFFFF"/>
        </w:rPr>
        <w:t>aenu andmisel peab hoiu-laenuühistu järgima oma sisekorras ning käesoleva seaduse §-s 28</w:t>
      </w:r>
      <w:r w:rsidRPr="005A2C05">
        <w:rPr>
          <w:rFonts w:ascii="Times New Roman" w:hAnsi="Times New Roman" w:cs="Times New Roman"/>
          <w:bCs/>
          <w:sz w:val="24"/>
          <w:szCs w:val="24"/>
          <w:shd w:val="clear" w:color="auto" w:fill="FFFFFF"/>
          <w:vertAlign w:val="superscript"/>
        </w:rPr>
        <w:t>1</w:t>
      </w:r>
      <w:r w:rsidRPr="005A2C05">
        <w:rPr>
          <w:rFonts w:ascii="Times New Roman" w:hAnsi="Times New Roman" w:cs="Times New Roman"/>
          <w:bCs/>
          <w:sz w:val="24"/>
          <w:szCs w:val="24"/>
          <w:shd w:val="clear" w:color="auto" w:fill="FFFFFF"/>
        </w:rPr>
        <w:t xml:space="preserve"> sätestatud krediidivõimelisuse hindamise ja piisavate selgituste ja teabe esitamise korda ning muid vastutustundliku laenamise nõudeid</w:t>
      </w:r>
      <w:r>
        <w:rPr>
          <w:rFonts w:ascii="Times New Roman" w:hAnsi="Times New Roman" w:cs="Times New Roman"/>
          <w:bCs/>
          <w:sz w:val="24"/>
          <w:szCs w:val="24"/>
          <w:shd w:val="clear" w:color="auto" w:fill="FFFFFF"/>
        </w:rPr>
        <w:t>.</w:t>
      </w:r>
      <w:r w:rsidRPr="005A2C05">
        <w:rPr>
          <w:rFonts w:ascii="Times New Roman" w:hAnsi="Times New Roman" w:cs="Times New Roman"/>
          <w:bCs/>
          <w:sz w:val="24"/>
          <w:szCs w:val="24"/>
          <w:shd w:val="clear" w:color="auto" w:fill="FFFFFF"/>
        </w:rPr>
        <w:t xml:space="preserve"> Füüsilisest isikust liikmele, kes </w:t>
      </w:r>
      <w:r w:rsidR="00311C90">
        <w:rPr>
          <w:rFonts w:ascii="Times New Roman" w:hAnsi="Times New Roman" w:cs="Times New Roman"/>
          <w:bCs/>
          <w:sz w:val="24"/>
          <w:szCs w:val="24"/>
          <w:shd w:val="clear" w:color="auto" w:fill="FFFFFF"/>
        </w:rPr>
        <w:t xml:space="preserve">taotleb laenu, mis ei seondu iseseisva majandus- või kutsetegevuse läbiviimisega, </w:t>
      </w:r>
      <w:r>
        <w:rPr>
          <w:rFonts w:ascii="Times New Roman" w:hAnsi="Times New Roman" w:cs="Times New Roman"/>
          <w:bCs/>
          <w:sz w:val="24"/>
          <w:szCs w:val="24"/>
          <w:shd w:val="clear" w:color="auto" w:fill="FFFFFF"/>
        </w:rPr>
        <w:t>kohaldatakse</w:t>
      </w:r>
      <w:r w:rsidR="00CC3CE8">
        <w:rPr>
          <w:rFonts w:ascii="Times New Roman" w:hAnsi="Times New Roman" w:cs="Times New Roman"/>
          <w:bCs/>
          <w:sz w:val="24"/>
          <w:szCs w:val="24"/>
          <w:shd w:val="clear" w:color="auto" w:fill="FFFFFF"/>
        </w:rPr>
        <w:t xml:space="preserve"> laenu andmisel </w:t>
      </w:r>
      <w:r w:rsidRPr="005A2C05">
        <w:rPr>
          <w:rFonts w:ascii="Times New Roman" w:hAnsi="Times New Roman" w:cs="Times New Roman"/>
          <w:bCs/>
          <w:sz w:val="24"/>
          <w:szCs w:val="24"/>
          <w:shd w:val="clear" w:color="auto" w:fill="FFFFFF"/>
        </w:rPr>
        <w:t>võlaõigusseaduse § 403</w:t>
      </w:r>
      <w:r w:rsidRPr="005A2C05">
        <w:rPr>
          <w:rFonts w:ascii="Times New Roman" w:hAnsi="Times New Roman" w:cs="Times New Roman"/>
          <w:bCs/>
          <w:sz w:val="24"/>
          <w:szCs w:val="24"/>
          <w:shd w:val="clear" w:color="auto" w:fill="FFFFFF"/>
          <w:vertAlign w:val="superscript"/>
        </w:rPr>
        <w:t>1</w:t>
      </w:r>
      <w:r w:rsidRPr="005A2C05">
        <w:rPr>
          <w:rFonts w:ascii="Times New Roman" w:hAnsi="Times New Roman" w:cs="Times New Roman"/>
          <w:bCs/>
          <w:sz w:val="24"/>
          <w:szCs w:val="24"/>
          <w:shd w:val="clear" w:color="auto" w:fill="FFFFFF"/>
        </w:rPr>
        <w:t xml:space="preserve"> lõikes 1, </w:t>
      </w:r>
      <w:r w:rsidR="00CC3CE8">
        <w:rPr>
          <w:rFonts w:ascii="Times New Roman" w:hAnsi="Times New Roman" w:cs="Times New Roman"/>
          <w:bCs/>
          <w:sz w:val="24"/>
          <w:szCs w:val="24"/>
          <w:shd w:val="clear" w:color="auto" w:fill="FFFFFF"/>
        </w:rPr>
        <w:t xml:space="preserve">§ </w:t>
      </w:r>
      <w:r w:rsidRPr="005A2C05">
        <w:rPr>
          <w:rFonts w:ascii="Times New Roman" w:hAnsi="Times New Roman" w:cs="Times New Roman"/>
          <w:bCs/>
          <w:sz w:val="24"/>
          <w:szCs w:val="24"/>
          <w:shd w:val="clear" w:color="auto" w:fill="FFFFFF"/>
        </w:rPr>
        <w:t>403</w:t>
      </w:r>
      <w:r w:rsidRPr="005A2C05">
        <w:rPr>
          <w:rFonts w:ascii="Times New Roman" w:hAnsi="Times New Roman" w:cs="Times New Roman"/>
          <w:bCs/>
          <w:sz w:val="24"/>
          <w:szCs w:val="24"/>
          <w:shd w:val="clear" w:color="auto" w:fill="FFFFFF"/>
          <w:vertAlign w:val="superscript"/>
        </w:rPr>
        <w:t>3</w:t>
      </w:r>
      <w:r w:rsidRPr="005A2C05">
        <w:rPr>
          <w:rFonts w:ascii="Times New Roman" w:hAnsi="Times New Roman" w:cs="Times New Roman"/>
          <w:bCs/>
          <w:sz w:val="24"/>
          <w:szCs w:val="24"/>
          <w:shd w:val="clear" w:color="auto" w:fill="FFFFFF"/>
        </w:rPr>
        <w:t xml:space="preserve"> lõigetes 1 ja 2, § 404</w:t>
      </w:r>
      <w:r w:rsidRPr="005A2C05">
        <w:rPr>
          <w:rFonts w:ascii="Times New Roman" w:hAnsi="Times New Roman" w:cs="Times New Roman"/>
          <w:bCs/>
          <w:sz w:val="24"/>
          <w:szCs w:val="24"/>
          <w:shd w:val="clear" w:color="auto" w:fill="FFFFFF"/>
          <w:vertAlign w:val="superscript"/>
        </w:rPr>
        <w:t>1</w:t>
      </w:r>
      <w:r w:rsidRPr="005A2C05">
        <w:rPr>
          <w:rFonts w:ascii="Times New Roman" w:hAnsi="Times New Roman" w:cs="Times New Roman"/>
          <w:bCs/>
          <w:sz w:val="24"/>
          <w:szCs w:val="24"/>
          <w:shd w:val="clear" w:color="auto" w:fill="FFFFFF"/>
        </w:rPr>
        <w:t xml:space="preserve"> lõikes 1 ning §-des 411, 412, 414</w:t>
      </w:r>
      <w:r w:rsidRPr="005A2C05">
        <w:rPr>
          <w:rFonts w:ascii="Times New Roman" w:hAnsi="Times New Roman" w:cs="Times New Roman"/>
          <w:bCs/>
          <w:sz w:val="24"/>
          <w:szCs w:val="24"/>
          <w:shd w:val="clear" w:color="auto" w:fill="FFFFFF"/>
          <w:vertAlign w:val="superscript"/>
        </w:rPr>
        <w:t>1</w:t>
      </w:r>
      <w:r w:rsidRPr="005A2C05">
        <w:rPr>
          <w:rFonts w:ascii="Times New Roman" w:hAnsi="Times New Roman" w:cs="Times New Roman"/>
          <w:bCs/>
          <w:sz w:val="24"/>
          <w:szCs w:val="24"/>
          <w:shd w:val="clear" w:color="auto" w:fill="FFFFFF"/>
        </w:rPr>
        <w:t xml:space="preserve"> ja 416 sätestatut.</w:t>
      </w:r>
      <w:r w:rsidRPr="005A2C05">
        <w:rPr>
          <w:rFonts w:ascii="Times New Roman" w:hAnsi="Times New Roman" w:cs="Times New Roman"/>
          <w:bCs/>
          <w:sz w:val="24"/>
          <w:szCs w:val="24"/>
        </w:rPr>
        <w:t xml:space="preserve">“; </w:t>
      </w:r>
    </w:p>
    <w:p w14:paraId="48986BC9" w14:textId="77777777" w:rsidR="00FE7D8B" w:rsidRPr="005A2C05" w:rsidRDefault="00FE7D8B" w:rsidP="00FE7D8B">
      <w:pPr>
        <w:spacing w:after="0" w:line="240" w:lineRule="auto"/>
        <w:jc w:val="both"/>
        <w:rPr>
          <w:rFonts w:ascii="Times New Roman" w:hAnsi="Times New Roman" w:cs="Times New Roman"/>
          <w:bCs/>
          <w:sz w:val="24"/>
          <w:szCs w:val="24"/>
        </w:rPr>
      </w:pPr>
    </w:p>
    <w:p w14:paraId="1A6BDBFB" w14:textId="23CF21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
          <w:sz w:val="24"/>
          <w:szCs w:val="24"/>
        </w:rPr>
        <w:t>3</w:t>
      </w:r>
      <w:r w:rsidR="00C143DD">
        <w:rPr>
          <w:rFonts w:ascii="Times New Roman" w:hAnsi="Times New Roman" w:cs="Times New Roman"/>
          <w:b/>
          <w:sz w:val="24"/>
          <w:szCs w:val="24"/>
        </w:rPr>
        <w:t>7</w:t>
      </w:r>
      <w:r w:rsidRPr="005A2C05">
        <w:rPr>
          <w:rFonts w:ascii="Times New Roman" w:hAnsi="Times New Roman" w:cs="Times New Roman"/>
          <w:b/>
          <w:sz w:val="24"/>
          <w:szCs w:val="24"/>
        </w:rPr>
        <w:t xml:space="preserve">) </w:t>
      </w:r>
      <w:r w:rsidRPr="005A2C05">
        <w:rPr>
          <w:rFonts w:ascii="Times New Roman" w:hAnsi="Times New Roman" w:cs="Times New Roman"/>
          <w:sz w:val="24"/>
          <w:szCs w:val="24"/>
        </w:rPr>
        <w:t>paragrahvi 28 lõiget 7 täiendatakse teise lausega järgmises sõnastuses:</w:t>
      </w:r>
    </w:p>
    <w:p w14:paraId="36E2FD7B" w14:textId="77777777" w:rsidR="00FE7D8B" w:rsidRPr="005A2C05" w:rsidRDefault="00FE7D8B" w:rsidP="00FE7D8B">
      <w:pPr>
        <w:pStyle w:val="Kehatekst"/>
        <w:spacing w:after="0" w:line="240" w:lineRule="auto"/>
        <w:jc w:val="both"/>
        <w:rPr>
          <w:rFonts w:ascii="Times New Roman" w:hAnsi="Times New Roman" w:cs="Times New Roman"/>
          <w:sz w:val="24"/>
          <w:szCs w:val="24"/>
          <w:lang w:val="et-EE"/>
        </w:rPr>
      </w:pPr>
      <w:r w:rsidRPr="005A2C05">
        <w:rPr>
          <w:rFonts w:ascii="Times New Roman" w:hAnsi="Times New Roman" w:cs="Times New Roman"/>
          <w:sz w:val="24"/>
          <w:szCs w:val="24"/>
          <w:lang w:val="et-EE"/>
        </w:rPr>
        <w:t>„Nimetatud isikutele või nimetatud isikutega seotud isikutele antud laenude summa või muude käesoleva seaduse § 6 lõike 1 punktides 2–7 nimetatud teenuste koguväärtus ei tohi ületada selle liikme tasutud osamaksu rohkem kui viiekordselt ega viit protsenti hoiu-laenuühistu omakapitalist.“;</w:t>
      </w:r>
    </w:p>
    <w:p w14:paraId="3D233498" w14:textId="77777777" w:rsidR="00FE7D8B" w:rsidRPr="005A2C05" w:rsidRDefault="00FE7D8B" w:rsidP="00FE7D8B">
      <w:pPr>
        <w:pStyle w:val="Kehatekst"/>
        <w:spacing w:after="0" w:line="240" w:lineRule="auto"/>
        <w:jc w:val="both"/>
        <w:rPr>
          <w:rFonts w:ascii="Times New Roman" w:hAnsi="Times New Roman" w:cs="Times New Roman"/>
          <w:sz w:val="24"/>
          <w:szCs w:val="24"/>
          <w:lang w:val="et-EE"/>
        </w:rPr>
      </w:pPr>
    </w:p>
    <w:p w14:paraId="0AA58E0E" w14:textId="29CB7B9F" w:rsidR="00FE7D8B" w:rsidRPr="005A2C05" w:rsidRDefault="00FE7D8B" w:rsidP="00FE7D8B">
      <w:pPr>
        <w:pStyle w:val="Kehatekst"/>
        <w:spacing w:after="0" w:line="240" w:lineRule="auto"/>
        <w:jc w:val="both"/>
        <w:rPr>
          <w:rFonts w:ascii="Times New Roman" w:hAnsi="Times New Roman" w:cs="Times New Roman"/>
          <w:sz w:val="24"/>
          <w:szCs w:val="24"/>
          <w:lang w:val="et-EE"/>
        </w:rPr>
      </w:pPr>
      <w:r w:rsidRPr="005A2C05">
        <w:rPr>
          <w:rFonts w:ascii="Times New Roman" w:hAnsi="Times New Roman" w:cs="Times New Roman"/>
          <w:b/>
          <w:bCs/>
          <w:sz w:val="24"/>
          <w:szCs w:val="24"/>
          <w:lang w:val="et-EE"/>
        </w:rPr>
        <w:t>3</w:t>
      </w:r>
      <w:r w:rsidR="00C143DD">
        <w:rPr>
          <w:rFonts w:ascii="Times New Roman" w:hAnsi="Times New Roman" w:cs="Times New Roman"/>
          <w:b/>
          <w:bCs/>
          <w:sz w:val="24"/>
          <w:szCs w:val="24"/>
          <w:lang w:val="et-EE"/>
        </w:rPr>
        <w:t>8</w:t>
      </w:r>
      <w:r w:rsidRPr="005A2C05">
        <w:rPr>
          <w:rFonts w:ascii="Times New Roman" w:hAnsi="Times New Roman" w:cs="Times New Roman"/>
          <w:b/>
          <w:bCs/>
          <w:sz w:val="24"/>
          <w:szCs w:val="24"/>
          <w:lang w:val="et-EE"/>
        </w:rPr>
        <w:t>)</w:t>
      </w:r>
      <w:r w:rsidRPr="005A2C05">
        <w:rPr>
          <w:rFonts w:ascii="Times New Roman" w:hAnsi="Times New Roman" w:cs="Times New Roman"/>
          <w:sz w:val="24"/>
          <w:szCs w:val="24"/>
          <w:lang w:val="et-EE"/>
        </w:rPr>
        <w:t xml:space="preserve"> paragrahvi 28 lõiget 8 täiendatakse teise lausega järgmises sõnastuses: </w:t>
      </w:r>
    </w:p>
    <w:p w14:paraId="0C47529B" w14:textId="0BFF9F1E" w:rsidR="00FE7D8B" w:rsidRPr="005A2C05" w:rsidRDefault="00FE7D8B" w:rsidP="00FE7D8B">
      <w:pPr>
        <w:pStyle w:val="Kehatekst"/>
        <w:spacing w:after="0" w:line="240" w:lineRule="auto"/>
        <w:jc w:val="both"/>
        <w:rPr>
          <w:rFonts w:ascii="Times New Roman" w:hAnsi="Times New Roman" w:cs="Times New Roman"/>
          <w:sz w:val="24"/>
          <w:szCs w:val="24"/>
          <w:lang w:val="et-EE"/>
        </w:rPr>
      </w:pPr>
      <w:r w:rsidRPr="005A2C05">
        <w:rPr>
          <w:rFonts w:ascii="Times New Roman" w:hAnsi="Times New Roman" w:cs="Times New Roman"/>
          <w:sz w:val="24"/>
          <w:szCs w:val="24"/>
          <w:lang w:val="et-EE"/>
        </w:rPr>
        <w:t xml:space="preserve">,,Füüsilisest isikust liikmele, kes </w:t>
      </w:r>
      <w:r w:rsidR="008429B8">
        <w:rPr>
          <w:rFonts w:ascii="Times New Roman" w:hAnsi="Times New Roman" w:cs="Times New Roman"/>
          <w:sz w:val="24"/>
          <w:szCs w:val="24"/>
          <w:lang w:val="et-EE"/>
        </w:rPr>
        <w:t xml:space="preserve">taotleb laenu, mis ei seondu iseseisva majandus- või kutsetegevuse läbiviimisega, laenu andmisel </w:t>
      </w:r>
      <w:r w:rsidRPr="005A2C05">
        <w:rPr>
          <w:rFonts w:ascii="Times New Roman" w:hAnsi="Times New Roman" w:cs="Times New Roman"/>
          <w:sz w:val="24"/>
          <w:szCs w:val="24"/>
          <w:lang w:val="et-EE"/>
        </w:rPr>
        <w:t xml:space="preserve">ei tohi </w:t>
      </w:r>
      <w:r w:rsidR="00CC3CE8">
        <w:rPr>
          <w:rFonts w:ascii="Times New Roman" w:hAnsi="Times New Roman" w:cs="Times New Roman"/>
          <w:sz w:val="24"/>
          <w:szCs w:val="24"/>
          <w:lang w:val="et-EE"/>
        </w:rPr>
        <w:t xml:space="preserve">laenu andes </w:t>
      </w:r>
      <w:r w:rsidRPr="005A2C05">
        <w:rPr>
          <w:rFonts w:ascii="Times New Roman" w:hAnsi="Times New Roman" w:cs="Times New Roman"/>
          <w:sz w:val="24"/>
          <w:szCs w:val="24"/>
          <w:lang w:val="et-EE"/>
        </w:rPr>
        <w:t>tema krediidivõimelisuse hindamisel tugineda üksnes asjaolule, et tagatiseks oleva kinnisvara väärtus ületab krediidi summat, või eeldusele, et kinnisvara väärtus tõuseb, välja arvatud juhul, kui laenu kasutamise eesmärk on kinnisvara ehitamine või renoveerimine.“</w:t>
      </w:r>
      <w:r w:rsidR="008429B8">
        <w:rPr>
          <w:rFonts w:ascii="Times New Roman" w:hAnsi="Times New Roman" w:cs="Times New Roman"/>
          <w:sz w:val="24"/>
          <w:szCs w:val="24"/>
          <w:lang w:val="et-EE"/>
        </w:rPr>
        <w:t>;</w:t>
      </w:r>
    </w:p>
    <w:p w14:paraId="2738BB88" w14:textId="77777777" w:rsidR="00FE7D8B" w:rsidRPr="005A2C05" w:rsidRDefault="00FE7D8B" w:rsidP="00FE7D8B">
      <w:pPr>
        <w:spacing w:after="0" w:line="240" w:lineRule="auto"/>
        <w:jc w:val="both"/>
        <w:rPr>
          <w:rFonts w:ascii="Times New Roman" w:hAnsi="Times New Roman" w:cs="Times New Roman"/>
          <w:sz w:val="24"/>
          <w:szCs w:val="24"/>
        </w:rPr>
      </w:pPr>
    </w:p>
    <w:p w14:paraId="467F253A" w14:textId="36530D2A"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3</w:t>
      </w:r>
      <w:r w:rsidR="00C143DD">
        <w:rPr>
          <w:rFonts w:ascii="Times New Roman" w:hAnsi="Times New Roman" w:cs="Times New Roman"/>
          <w:b/>
          <w:sz w:val="24"/>
          <w:szCs w:val="24"/>
        </w:rPr>
        <w:t>9</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paragrahvi 28 lõige 9 muudetakse ja sõnastatakse järgmiselt:</w:t>
      </w:r>
    </w:p>
    <w:p w14:paraId="16C3ED3A"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„(9) Käesoleva paragrahvi lõikes 7 nimetamata hoiu-laenuühistu liikmele antud laenude puhul ei tohi laenude summa kokku ületada selle liikme tasutud osamaksu rohkem kui 20-kordselt ega 20 protsenti hoiu-laenuühistu omakapitalist.“;</w:t>
      </w:r>
    </w:p>
    <w:p w14:paraId="757084A9" w14:textId="77777777" w:rsidR="00FE7D8B" w:rsidRPr="005A2C05" w:rsidRDefault="00FE7D8B" w:rsidP="00FE7D8B">
      <w:pPr>
        <w:pStyle w:val="Kommentaaritekst"/>
        <w:spacing w:after="0"/>
        <w:jc w:val="both"/>
        <w:rPr>
          <w:rFonts w:ascii="Times New Roman" w:hAnsi="Times New Roman" w:cs="Times New Roman"/>
          <w:bCs/>
          <w:sz w:val="24"/>
          <w:szCs w:val="24"/>
        </w:rPr>
      </w:pPr>
    </w:p>
    <w:p w14:paraId="789E493E" w14:textId="1C7F6CC9" w:rsidR="00FE7D8B" w:rsidRPr="005A2C05" w:rsidRDefault="00C143DD" w:rsidP="00FE7D8B">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40</w:t>
      </w:r>
      <w:r w:rsidR="00FE7D8B" w:rsidRPr="005A2C05">
        <w:rPr>
          <w:rFonts w:ascii="Times New Roman" w:hAnsi="Times New Roman" w:cs="Times New Roman"/>
          <w:b/>
          <w:sz w:val="24"/>
          <w:szCs w:val="24"/>
        </w:rPr>
        <w:t>)</w:t>
      </w:r>
      <w:r w:rsidR="00FE7D8B" w:rsidRPr="005A2C05">
        <w:rPr>
          <w:rFonts w:ascii="Times New Roman" w:hAnsi="Times New Roman" w:cs="Times New Roman"/>
          <w:bCs/>
          <w:sz w:val="24"/>
          <w:szCs w:val="24"/>
        </w:rPr>
        <w:t xml:space="preserve"> paragrahvi 28 täiendatakse lõikega 10 järgmises sõnastuses:</w:t>
      </w:r>
    </w:p>
    <w:p w14:paraId="6B6CC77B" w14:textId="045DE537" w:rsidR="00FE7D8B" w:rsidRPr="005A2C05" w:rsidRDefault="00FE7D8B" w:rsidP="00FE7D8B">
      <w:pPr>
        <w:pStyle w:val="Normaallaadveeb"/>
        <w:spacing w:before="0" w:beforeAutospacing="0" w:after="0" w:afterAutospacing="0"/>
        <w:jc w:val="both"/>
        <w:rPr>
          <w:bCs/>
          <w:lang w:val="et-EE"/>
        </w:rPr>
      </w:pPr>
      <w:r w:rsidRPr="005A2C05">
        <w:rPr>
          <w:bCs/>
          <w:lang w:val="et-EE"/>
        </w:rPr>
        <w:t>„(10) Hoiu-laenuühistul on lubatud anda laenu krediidiasutusele, finantseerimisasutusele ja endaga samasse konsolideerimisgruppi kuuluvale juriidilisele isikule</w:t>
      </w:r>
      <w:r w:rsidR="00CC3CE8">
        <w:rPr>
          <w:bCs/>
          <w:lang w:val="et-EE"/>
        </w:rPr>
        <w:t>,</w:t>
      </w:r>
      <w:r w:rsidRPr="005A2C05">
        <w:rPr>
          <w:bCs/>
          <w:lang w:val="et-EE"/>
        </w:rPr>
        <w:t xml:space="preserve"> kui </w:t>
      </w:r>
      <w:r>
        <w:rPr>
          <w:bCs/>
          <w:lang w:val="et-EE"/>
        </w:rPr>
        <w:t>sellised</w:t>
      </w:r>
      <w:r w:rsidRPr="005A2C05">
        <w:rPr>
          <w:bCs/>
          <w:lang w:val="et-EE"/>
        </w:rPr>
        <w:t xml:space="preserve"> laenud ei ületa kogumis 20 protsenti hoiu-laenuühistu samal majandusaastal antud laenude kogumahtu.</w:t>
      </w:r>
      <w:r>
        <w:rPr>
          <w:bCs/>
          <w:lang w:val="et-EE"/>
        </w:rPr>
        <w:t>“;</w:t>
      </w:r>
    </w:p>
    <w:p w14:paraId="472DB28B" w14:textId="77777777" w:rsidR="00FE7D8B" w:rsidRPr="005A2C05" w:rsidRDefault="00FE7D8B" w:rsidP="00FE7D8B">
      <w:pPr>
        <w:pStyle w:val="Normaallaadveeb"/>
        <w:spacing w:before="0" w:beforeAutospacing="0" w:after="0" w:afterAutospacing="0"/>
        <w:jc w:val="both"/>
        <w:rPr>
          <w:bCs/>
          <w:lang w:val="et-EE"/>
        </w:rPr>
      </w:pPr>
    </w:p>
    <w:p w14:paraId="3F2757E3" w14:textId="773E5EE6" w:rsidR="00FE7D8B" w:rsidRPr="005A2C05" w:rsidRDefault="00C143DD" w:rsidP="00FE7D8B">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41</w:t>
      </w:r>
      <w:r w:rsidR="00FE7D8B" w:rsidRPr="005A2C05">
        <w:rPr>
          <w:rFonts w:ascii="Times New Roman" w:hAnsi="Times New Roman" w:cs="Times New Roman"/>
          <w:b/>
          <w:sz w:val="24"/>
          <w:szCs w:val="24"/>
        </w:rPr>
        <w:t>)</w:t>
      </w:r>
      <w:r w:rsidR="00FE7D8B" w:rsidRPr="005A2C05">
        <w:rPr>
          <w:rFonts w:ascii="Times New Roman" w:hAnsi="Times New Roman" w:cs="Times New Roman"/>
          <w:sz w:val="24"/>
          <w:szCs w:val="24"/>
        </w:rPr>
        <w:t xml:space="preserve"> seadust täiendatakse §-ga 28</w:t>
      </w:r>
      <w:r w:rsidR="00FE7D8B" w:rsidRPr="005A2C05">
        <w:rPr>
          <w:rFonts w:ascii="Times New Roman" w:hAnsi="Times New Roman" w:cs="Times New Roman"/>
          <w:sz w:val="24"/>
          <w:szCs w:val="24"/>
          <w:vertAlign w:val="superscript"/>
        </w:rPr>
        <w:t>1</w:t>
      </w:r>
      <w:r w:rsidR="00FE7D8B" w:rsidRPr="005A2C05">
        <w:rPr>
          <w:rFonts w:ascii="Times New Roman" w:hAnsi="Times New Roman" w:cs="Times New Roman"/>
          <w:sz w:val="24"/>
          <w:szCs w:val="24"/>
        </w:rPr>
        <w:t xml:space="preserve"> järgmises sõnastuses:</w:t>
      </w:r>
    </w:p>
    <w:p w14:paraId="63636DB0" w14:textId="77777777" w:rsidR="00FE7D8B" w:rsidRPr="005A2C05" w:rsidRDefault="00FE7D8B" w:rsidP="00FE7D8B">
      <w:pPr>
        <w:pStyle w:val="Pealkiri3"/>
        <w:shd w:val="clear" w:color="auto" w:fill="FFFFFF"/>
        <w:spacing w:before="0" w:line="240" w:lineRule="auto"/>
        <w:jc w:val="both"/>
        <w:rPr>
          <w:rFonts w:ascii="Times New Roman" w:hAnsi="Times New Roman" w:cs="Times New Roman"/>
          <w:b/>
          <w:color w:val="auto"/>
          <w:lang w:val="et-EE"/>
        </w:rPr>
      </w:pPr>
      <w:r w:rsidRPr="005A2C05">
        <w:rPr>
          <w:rStyle w:val="Tugev"/>
          <w:rFonts w:ascii="Times New Roman" w:hAnsi="Times New Roman" w:cs="Times New Roman"/>
          <w:color w:val="000000"/>
          <w:bdr w:val="none" w:sz="0" w:space="0" w:color="auto" w:frame="1"/>
          <w:lang w:val="et-EE"/>
        </w:rPr>
        <w:t>„</w:t>
      </w:r>
      <w:r w:rsidRPr="005A2C05">
        <w:rPr>
          <w:rStyle w:val="Tugev"/>
          <w:rFonts w:ascii="Times New Roman" w:hAnsi="Times New Roman" w:cs="Times New Roman"/>
          <w:color w:val="auto"/>
          <w:bdr w:val="none" w:sz="0" w:space="0" w:color="auto" w:frame="1"/>
          <w:lang w:val="et-EE"/>
        </w:rPr>
        <w:t>§ 28</w:t>
      </w:r>
      <w:r w:rsidRPr="005A2C05">
        <w:rPr>
          <w:rStyle w:val="Tugev"/>
          <w:rFonts w:ascii="Times New Roman" w:hAnsi="Times New Roman" w:cs="Times New Roman"/>
          <w:color w:val="auto"/>
          <w:bdr w:val="none" w:sz="0" w:space="0" w:color="auto" w:frame="1"/>
          <w:vertAlign w:val="superscript"/>
          <w:lang w:val="et-EE"/>
        </w:rPr>
        <w:t>1</w:t>
      </w:r>
      <w:r w:rsidRPr="005A2C05">
        <w:rPr>
          <w:rStyle w:val="Tugev"/>
          <w:rFonts w:ascii="Times New Roman" w:hAnsi="Times New Roman" w:cs="Times New Roman"/>
          <w:color w:val="auto"/>
          <w:bdr w:val="none" w:sz="0" w:space="0" w:color="auto" w:frame="1"/>
          <w:lang w:val="et-EE"/>
        </w:rPr>
        <w:t>.</w:t>
      </w:r>
      <w:bookmarkStart w:id="8" w:name="para49"/>
      <w:r w:rsidRPr="005A2C05">
        <w:rPr>
          <w:rFonts w:ascii="Times New Roman" w:hAnsi="Times New Roman" w:cs="Times New Roman"/>
          <w:b/>
          <w:color w:val="auto"/>
          <w:bdr w:val="none" w:sz="0" w:space="0" w:color="auto" w:frame="1"/>
          <w:lang w:val="et-EE"/>
        </w:rPr>
        <w:t> </w:t>
      </w:r>
      <w:bookmarkEnd w:id="8"/>
      <w:r w:rsidRPr="005A2C05">
        <w:rPr>
          <w:rFonts w:ascii="Times New Roman" w:hAnsi="Times New Roman" w:cs="Times New Roman"/>
          <w:b/>
          <w:color w:val="auto"/>
          <w:bdr w:val="none" w:sz="0" w:space="0" w:color="auto" w:frame="1"/>
          <w:lang w:val="et-EE"/>
        </w:rPr>
        <w:t>Liikme</w:t>
      </w:r>
      <w:r w:rsidRPr="005A2C05">
        <w:rPr>
          <w:rFonts w:ascii="Times New Roman" w:hAnsi="Times New Roman" w:cs="Times New Roman"/>
          <w:b/>
          <w:color w:val="auto"/>
          <w:lang w:val="et-EE"/>
        </w:rPr>
        <w:t xml:space="preserve"> krediidivõimelisuse hindamine</w:t>
      </w:r>
    </w:p>
    <w:p w14:paraId="7873EB0D" w14:textId="503EDD9B" w:rsidR="00FE7D8B" w:rsidRPr="005A2C05" w:rsidRDefault="00FE7D8B" w:rsidP="00FE7D8B">
      <w:pPr>
        <w:pStyle w:val="Normaallaadveeb"/>
        <w:shd w:val="clear" w:color="auto" w:fill="FFFFFF"/>
        <w:spacing w:before="0" w:beforeAutospacing="0" w:after="0" w:afterAutospacing="0"/>
        <w:jc w:val="both"/>
        <w:rPr>
          <w:color w:val="202020"/>
          <w:lang w:val="et-EE"/>
        </w:rPr>
      </w:pPr>
      <w:r w:rsidRPr="005A2C05">
        <w:rPr>
          <w:color w:val="202020"/>
          <w:lang w:val="et-EE"/>
        </w:rPr>
        <w:t xml:space="preserve">(1) Käesoleva seaduse §-s 28 nimetatud vastutustundliku laenamise nõude täitmiseks peab hoiu-laenuühistu </w:t>
      </w:r>
      <w:proofErr w:type="spellStart"/>
      <w:r w:rsidRPr="005A2C05">
        <w:rPr>
          <w:color w:val="202020"/>
          <w:lang w:val="et-EE"/>
        </w:rPr>
        <w:t>sise</w:t>
      </w:r>
      <w:proofErr w:type="spellEnd"/>
      <w:r w:rsidRPr="005A2C05">
        <w:rPr>
          <w:color w:val="202020"/>
          <w:lang w:val="et-EE"/>
        </w:rPr>
        <w:t xml:space="preserve">-eeskirjaga kehtestama </w:t>
      </w:r>
      <w:r w:rsidR="00B8614D">
        <w:rPr>
          <w:color w:val="202020"/>
          <w:lang w:val="et-EE"/>
        </w:rPr>
        <w:t xml:space="preserve">laenu taotlevate </w:t>
      </w:r>
      <w:r w:rsidRPr="005A2C05">
        <w:rPr>
          <w:color w:val="202020"/>
          <w:lang w:val="et-EE"/>
        </w:rPr>
        <w:t>liikme</w:t>
      </w:r>
      <w:r w:rsidR="00B8614D">
        <w:rPr>
          <w:color w:val="202020"/>
          <w:lang w:val="et-EE"/>
        </w:rPr>
        <w:t>te</w:t>
      </w:r>
      <w:r w:rsidRPr="005A2C05">
        <w:rPr>
          <w:color w:val="202020"/>
          <w:lang w:val="et-EE"/>
        </w:rPr>
        <w:t xml:space="preserve"> krediidivõimelisuse hindamise</w:t>
      </w:r>
      <w:r w:rsidR="00B8614D">
        <w:rPr>
          <w:color w:val="202020"/>
          <w:lang w:val="et-EE"/>
        </w:rPr>
        <w:t>ks</w:t>
      </w:r>
      <w:r w:rsidRPr="005A2C05">
        <w:rPr>
          <w:color w:val="202020"/>
          <w:lang w:val="et-EE"/>
        </w:rPr>
        <w:t xml:space="preserve"> ja esitatud andmete kontrollimise</w:t>
      </w:r>
      <w:r w:rsidR="00B8614D">
        <w:rPr>
          <w:color w:val="202020"/>
          <w:lang w:val="et-EE"/>
        </w:rPr>
        <w:t>ks</w:t>
      </w:r>
      <w:r w:rsidRPr="005A2C05">
        <w:rPr>
          <w:color w:val="202020"/>
          <w:lang w:val="et-EE"/>
        </w:rPr>
        <w:t xml:space="preserve"> metoodika, võttes selle väljatöötamisel arvesse vähemalt järgmisi näitajaid liikme kohta:</w:t>
      </w:r>
    </w:p>
    <w:p w14:paraId="120D4411" w14:textId="77777777" w:rsidR="00FE7D8B" w:rsidRPr="005A2C05" w:rsidRDefault="00FE7D8B" w:rsidP="00FE7D8B">
      <w:pPr>
        <w:pStyle w:val="Normaallaadveeb"/>
        <w:shd w:val="clear" w:color="auto" w:fill="FFFFFF"/>
        <w:spacing w:before="0" w:beforeAutospacing="0" w:after="0" w:afterAutospacing="0"/>
        <w:jc w:val="both"/>
        <w:rPr>
          <w:color w:val="202020"/>
          <w:lang w:val="et-EE"/>
        </w:rPr>
      </w:pPr>
      <w:r w:rsidRPr="005A2C05">
        <w:rPr>
          <w:rStyle w:val="tyhik"/>
          <w:color w:val="202020"/>
          <w:bdr w:val="none" w:sz="0" w:space="0" w:color="auto" w:frame="1"/>
          <w:lang w:val="et-EE"/>
        </w:rPr>
        <w:t xml:space="preserve">1) </w:t>
      </w:r>
      <w:r w:rsidRPr="005A2C05">
        <w:rPr>
          <w:color w:val="202020"/>
          <w:lang w:val="et-EE"/>
        </w:rPr>
        <w:t>varaline seisund, regulaarse sissetuleku suurus ja hoiu-laenuühistusse tehtud osamaksete kogusumma;</w:t>
      </w:r>
    </w:p>
    <w:p w14:paraId="21F8FAD9" w14:textId="77777777" w:rsidR="00FE7D8B" w:rsidRPr="005A2C05" w:rsidRDefault="00FE7D8B" w:rsidP="00FE7D8B">
      <w:pPr>
        <w:pStyle w:val="Normaallaadveeb"/>
        <w:shd w:val="clear" w:color="auto" w:fill="FFFFFF"/>
        <w:spacing w:before="0" w:beforeAutospacing="0" w:after="0" w:afterAutospacing="0"/>
        <w:jc w:val="both"/>
        <w:rPr>
          <w:color w:val="202020"/>
          <w:lang w:val="et-EE"/>
        </w:rPr>
      </w:pPr>
      <w:r w:rsidRPr="005A2C05">
        <w:rPr>
          <w:color w:val="202020"/>
          <w:lang w:val="et-EE"/>
        </w:rPr>
        <w:t>2) võetud varalised kohustused, sealhulgas regulaarsete finantskohustuste suurus, võimaluse korral ka nende põhiosade ja intresside suurus;</w:t>
      </w:r>
    </w:p>
    <w:p w14:paraId="67BC12EC" w14:textId="77777777" w:rsidR="00FE7D8B" w:rsidRPr="005A2C05" w:rsidRDefault="00FE7D8B" w:rsidP="00FE7D8B">
      <w:pPr>
        <w:pStyle w:val="Normaallaadveeb"/>
        <w:shd w:val="clear" w:color="auto" w:fill="FFFFFF"/>
        <w:spacing w:before="0" w:beforeAutospacing="0" w:after="0" w:afterAutospacing="0"/>
        <w:jc w:val="both"/>
        <w:rPr>
          <w:color w:val="202020"/>
          <w:lang w:val="et-EE"/>
        </w:rPr>
      </w:pPr>
      <w:r w:rsidRPr="005A2C05">
        <w:rPr>
          <w:color w:val="202020"/>
          <w:lang w:val="et-EE"/>
        </w:rPr>
        <w:t>3) varasem maksekohustuste, sealhulgas finantskohustuste täitmise ajalugu;</w:t>
      </w:r>
    </w:p>
    <w:p w14:paraId="352EDB80" w14:textId="77777777" w:rsidR="00FE7D8B" w:rsidRPr="005A2C05" w:rsidRDefault="00FE7D8B" w:rsidP="00FE7D8B">
      <w:pPr>
        <w:pStyle w:val="Normaallaadveeb"/>
        <w:shd w:val="clear" w:color="auto" w:fill="FFFFFF"/>
        <w:spacing w:before="0" w:beforeAutospacing="0" w:after="0" w:afterAutospacing="0"/>
        <w:jc w:val="both"/>
        <w:rPr>
          <w:color w:val="202020"/>
          <w:lang w:val="et-EE"/>
        </w:rPr>
      </w:pPr>
      <w:r w:rsidRPr="005A2C05">
        <w:rPr>
          <w:color w:val="202020"/>
          <w:lang w:val="et-EE"/>
        </w:rPr>
        <w:t xml:space="preserve">4) muud hinnatavad regulaarsed majapidamiskulud kogumis või asjakohasel juhul </w:t>
      </w:r>
      <w:proofErr w:type="spellStart"/>
      <w:r w:rsidRPr="005A2C05">
        <w:rPr>
          <w:color w:val="202020"/>
          <w:lang w:val="et-EE"/>
        </w:rPr>
        <w:t>üldkohaldatavate</w:t>
      </w:r>
      <w:proofErr w:type="spellEnd"/>
      <w:r w:rsidRPr="005A2C05">
        <w:rPr>
          <w:color w:val="202020"/>
          <w:lang w:val="et-EE"/>
        </w:rPr>
        <w:t xml:space="preserve"> määradena;</w:t>
      </w:r>
    </w:p>
    <w:p w14:paraId="734C2E75" w14:textId="371EC594" w:rsidR="00FE7D8B" w:rsidRPr="005A2C05" w:rsidRDefault="00B8614D" w:rsidP="00FE7D8B">
      <w:pPr>
        <w:pStyle w:val="Normaallaadveeb"/>
        <w:shd w:val="clear" w:color="auto" w:fill="FFFFFF"/>
        <w:spacing w:before="0" w:beforeAutospacing="0" w:after="0" w:afterAutospacing="0"/>
        <w:jc w:val="both"/>
        <w:rPr>
          <w:color w:val="202020"/>
          <w:lang w:val="et-EE"/>
        </w:rPr>
      </w:pPr>
      <w:r>
        <w:rPr>
          <w:rStyle w:val="tyhik"/>
          <w:color w:val="202020"/>
          <w:bdr w:val="none" w:sz="0" w:space="0" w:color="auto" w:frame="1"/>
          <w:lang w:val="et-EE"/>
        </w:rPr>
        <w:t>5</w:t>
      </w:r>
      <w:r w:rsidR="00FE7D8B" w:rsidRPr="005A2C05">
        <w:rPr>
          <w:rStyle w:val="tyhik"/>
          <w:color w:val="202020"/>
          <w:bdr w:val="none" w:sz="0" w:space="0" w:color="auto" w:frame="1"/>
          <w:lang w:val="et-EE"/>
        </w:rPr>
        <w:t>) hoiu-laenuühistule</w:t>
      </w:r>
      <w:r w:rsidR="00FE7D8B" w:rsidRPr="005A2C05">
        <w:rPr>
          <w:color w:val="202020"/>
          <w:lang w:val="et-EE"/>
        </w:rPr>
        <w:t xml:space="preserve"> teada olevad muud faktid, millel võib olla oluline tähtsus liikme krediidivõimelisuse hindamisel ja mis võivad mõjutada liikme kohustuste nõuetekohast täitmist;</w:t>
      </w:r>
    </w:p>
    <w:p w14:paraId="4C9F41A1" w14:textId="225035AE" w:rsidR="00FE7D8B" w:rsidRDefault="00B8614D" w:rsidP="00FE7D8B">
      <w:pPr>
        <w:pStyle w:val="Normaallaadveeb"/>
        <w:shd w:val="clear" w:color="auto" w:fill="FFFFFF"/>
        <w:spacing w:before="0" w:beforeAutospacing="0" w:after="0" w:afterAutospacing="0"/>
        <w:jc w:val="both"/>
        <w:rPr>
          <w:color w:val="202020"/>
          <w:lang w:val="et-EE"/>
        </w:rPr>
      </w:pPr>
      <w:r>
        <w:rPr>
          <w:color w:val="202020"/>
          <w:lang w:val="et-EE"/>
        </w:rPr>
        <w:t>6</w:t>
      </w:r>
      <w:r w:rsidR="00FE7D8B" w:rsidRPr="005A2C05">
        <w:rPr>
          <w:color w:val="202020"/>
          <w:lang w:val="et-EE"/>
        </w:rPr>
        <w:t>) sõlmitava teenuse osutamise lepingu tingimused, sealhulgas võetava rahalise kohustuse suurus.</w:t>
      </w:r>
    </w:p>
    <w:p w14:paraId="370D8DE8" w14:textId="2CE8E5B6" w:rsidR="00B8614D" w:rsidRPr="005A2C05" w:rsidRDefault="00B8614D" w:rsidP="00FE7D8B">
      <w:pPr>
        <w:pStyle w:val="Normaallaadveeb"/>
        <w:shd w:val="clear" w:color="auto" w:fill="FFFFFF"/>
        <w:spacing w:before="0" w:beforeAutospacing="0" w:after="0" w:afterAutospacing="0"/>
        <w:jc w:val="both"/>
        <w:rPr>
          <w:color w:val="202020"/>
          <w:lang w:val="et-EE"/>
        </w:rPr>
      </w:pPr>
      <w:r>
        <w:rPr>
          <w:color w:val="202020"/>
          <w:lang w:val="et-EE"/>
        </w:rPr>
        <w:t xml:space="preserve">(2) Juhul, kui laenu taotleb äriühingust hoiu-laenuühistu liige, peab tema krediidivõimelisuse hindamisel lisaks käesoleva paragrahvi lõike 1 punktides 1, 2, 3, 5 ja 6 nimetatud tingimustele võtma arvesse liikme teenuse osutamisest tulenevate rahaliste kohustuste võimaliku </w:t>
      </w:r>
      <w:r>
        <w:rPr>
          <w:color w:val="202020"/>
          <w:lang w:val="et-EE"/>
        </w:rPr>
        <w:lastRenderedPageBreak/>
        <w:t>suurenemise mõju ja varasemate maksekohustuste täitmist, kui need seonduvad liikme igapäevase äritegevusega.</w:t>
      </w:r>
    </w:p>
    <w:p w14:paraId="14A59289" w14:textId="6EE6631A" w:rsidR="00FE7D8B" w:rsidRPr="005A2C05" w:rsidRDefault="00FE7D8B" w:rsidP="00FE7D8B">
      <w:pPr>
        <w:pStyle w:val="Normaallaadveeb"/>
        <w:shd w:val="clear" w:color="auto" w:fill="FFFFFF"/>
        <w:spacing w:before="0" w:beforeAutospacing="0" w:after="0" w:afterAutospacing="0"/>
        <w:jc w:val="both"/>
        <w:rPr>
          <w:color w:val="202020"/>
          <w:shd w:val="clear" w:color="auto" w:fill="FFFFFF"/>
          <w:lang w:val="et-EE"/>
        </w:rPr>
      </w:pPr>
      <w:r w:rsidRPr="005A2C05">
        <w:rPr>
          <w:color w:val="202020"/>
          <w:shd w:val="clear" w:color="auto" w:fill="FFFFFF"/>
          <w:lang w:val="et-EE"/>
        </w:rPr>
        <w:t>(</w:t>
      </w:r>
      <w:r w:rsidR="00B8614D">
        <w:rPr>
          <w:color w:val="202020"/>
          <w:shd w:val="clear" w:color="auto" w:fill="FFFFFF"/>
          <w:lang w:val="et-EE"/>
        </w:rPr>
        <w:t>3</w:t>
      </w:r>
      <w:r w:rsidRPr="005A2C05">
        <w:rPr>
          <w:color w:val="202020"/>
          <w:shd w:val="clear" w:color="auto" w:fill="FFFFFF"/>
          <w:lang w:val="et-EE"/>
        </w:rPr>
        <w:t xml:space="preserve">) Krediidivõimelisuse hindamiseks peab hoiu-laenuühistu </w:t>
      </w:r>
      <w:proofErr w:type="spellStart"/>
      <w:r w:rsidRPr="005A2C05">
        <w:rPr>
          <w:color w:val="202020"/>
          <w:shd w:val="clear" w:color="auto" w:fill="FFFFFF"/>
          <w:lang w:val="et-EE"/>
        </w:rPr>
        <w:t>sise</w:t>
      </w:r>
      <w:proofErr w:type="spellEnd"/>
      <w:r w:rsidRPr="005A2C05">
        <w:rPr>
          <w:color w:val="202020"/>
          <w:shd w:val="clear" w:color="auto" w:fill="FFFFFF"/>
          <w:lang w:val="et-EE"/>
        </w:rPr>
        <w:t>-eeskirjas olema krediidi andmise kohta sätestatud:</w:t>
      </w:r>
    </w:p>
    <w:p w14:paraId="2EF34B77" w14:textId="77777777" w:rsidR="00FE7D8B" w:rsidRPr="005A2C05" w:rsidRDefault="00FE7D8B" w:rsidP="00FE7D8B">
      <w:pPr>
        <w:pStyle w:val="Normaallaadveeb"/>
        <w:shd w:val="clear" w:color="auto" w:fill="FFFFFF"/>
        <w:spacing w:before="0" w:beforeAutospacing="0" w:after="0" w:afterAutospacing="0"/>
        <w:jc w:val="both"/>
        <w:rPr>
          <w:color w:val="202020"/>
          <w:shd w:val="clear" w:color="auto" w:fill="FFFFFF"/>
          <w:lang w:val="et-EE"/>
        </w:rPr>
      </w:pPr>
      <w:r w:rsidRPr="005A2C05">
        <w:rPr>
          <w:color w:val="202020"/>
          <w:shd w:val="clear" w:color="auto" w:fill="FFFFFF"/>
          <w:lang w:val="et-EE"/>
        </w:rPr>
        <w:t>1)</w:t>
      </w:r>
      <w:r w:rsidRPr="005A2C05">
        <w:rPr>
          <w:rStyle w:val="tyhik"/>
          <w:color w:val="202020"/>
          <w:bdr w:val="none" w:sz="0" w:space="0" w:color="auto" w:frame="1"/>
          <w:shd w:val="clear" w:color="auto" w:fill="FFFFFF"/>
          <w:lang w:val="et-EE"/>
        </w:rPr>
        <w:t> </w:t>
      </w:r>
      <w:r w:rsidRPr="005A2C05">
        <w:rPr>
          <w:color w:val="202020"/>
          <w:shd w:val="clear" w:color="auto" w:fill="FFFFFF"/>
          <w:lang w:val="et-EE"/>
        </w:rPr>
        <w:t>krediidisumma ja krediidi tagatisvara suhe ning krediidi põhiosa ja intressimakse ning liikme sissetuleku suhe;</w:t>
      </w:r>
    </w:p>
    <w:p w14:paraId="46A2E8D3" w14:textId="77777777" w:rsidR="00FE7D8B" w:rsidRPr="005A2C05" w:rsidRDefault="00FE7D8B" w:rsidP="00FE7D8B">
      <w:pPr>
        <w:pStyle w:val="Normaallaadveeb"/>
        <w:shd w:val="clear" w:color="auto" w:fill="FFFFFF"/>
        <w:spacing w:before="0" w:beforeAutospacing="0" w:after="0" w:afterAutospacing="0"/>
        <w:jc w:val="both"/>
        <w:rPr>
          <w:color w:val="202020"/>
          <w:shd w:val="clear" w:color="auto" w:fill="FFFFFF"/>
          <w:lang w:val="et-EE"/>
        </w:rPr>
      </w:pPr>
      <w:r w:rsidRPr="005A2C05">
        <w:rPr>
          <w:color w:val="202020"/>
          <w:shd w:val="clear" w:color="auto" w:fill="FFFFFF"/>
          <w:lang w:val="et-EE"/>
        </w:rPr>
        <w:t>2)</w:t>
      </w:r>
      <w:r w:rsidRPr="005A2C05">
        <w:rPr>
          <w:rStyle w:val="tyhik"/>
          <w:color w:val="202020"/>
          <w:bdr w:val="none" w:sz="0" w:space="0" w:color="auto" w:frame="1"/>
          <w:shd w:val="clear" w:color="auto" w:fill="FFFFFF"/>
          <w:lang w:val="et-EE"/>
        </w:rPr>
        <w:t> </w:t>
      </w:r>
      <w:r w:rsidRPr="005A2C05">
        <w:rPr>
          <w:color w:val="202020"/>
          <w:shd w:val="clear" w:color="auto" w:fill="FFFFFF"/>
          <w:lang w:val="et-EE"/>
        </w:rPr>
        <w:t>krediidi maksimaalne tähtaeg;</w:t>
      </w:r>
    </w:p>
    <w:p w14:paraId="72CAC343" w14:textId="77777777" w:rsidR="00FE7D8B" w:rsidRPr="005A2C05" w:rsidRDefault="00FE7D8B" w:rsidP="00FE7D8B">
      <w:pPr>
        <w:pStyle w:val="Normaallaadveeb"/>
        <w:shd w:val="clear" w:color="auto" w:fill="FFFFFF"/>
        <w:spacing w:before="0" w:beforeAutospacing="0" w:after="0" w:afterAutospacing="0"/>
        <w:jc w:val="both"/>
        <w:rPr>
          <w:color w:val="202020"/>
          <w:shd w:val="clear" w:color="auto" w:fill="FFFFFF"/>
          <w:lang w:val="et-EE"/>
        </w:rPr>
      </w:pPr>
      <w:r w:rsidRPr="005A2C05">
        <w:rPr>
          <w:color w:val="202020"/>
          <w:shd w:val="clear" w:color="auto" w:fill="FFFFFF"/>
          <w:lang w:val="et-EE"/>
        </w:rPr>
        <w:t>3)</w:t>
      </w:r>
      <w:r w:rsidRPr="005A2C05">
        <w:rPr>
          <w:rStyle w:val="tyhik"/>
          <w:color w:val="202020"/>
          <w:bdr w:val="none" w:sz="0" w:space="0" w:color="auto" w:frame="1"/>
          <w:shd w:val="clear" w:color="auto" w:fill="FFFFFF"/>
          <w:lang w:val="et-EE"/>
        </w:rPr>
        <w:t> </w:t>
      </w:r>
      <w:r w:rsidRPr="005A2C05">
        <w:rPr>
          <w:color w:val="202020"/>
          <w:shd w:val="clear" w:color="auto" w:fill="FFFFFF"/>
          <w:lang w:val="et-EE"/>
        </w:rPr>
        <w:t>metoodika, mille põhjal analüüsida liikme võimet täita krediidilepingust tulenevaid kohustusi intressi muutumise korral.</w:t>
      </w:r>
    </w:p>
    <w:p w14:paraId="67B1CEA8" w14:textId="7910C052" w:rsidR="00FE7D8B" w:rsidRPr="005A2C05" w:rsidRDefault="00FE7D8B" w:rsidP="00FE7D8B">
      <w:pPr>
        <w:pStyle w:val="Normaallaadveeb"/>
        <w:shd w:val="clear" w:color="auto" w:fill="FFFFFF"/>
        <w:spacing w:before="0" w:beforeAutospacing="0" w:after="0" w:afterAutospacing="0"/>
        <w:jc w:val="both"/>
        <w:rPr>
          <w:color w:val="202020"/>
          <w:lang w:val="et-EE"/>
        </w:rPr>
      </w:pPr>
      <w:r w:rsidRPr="005A2C05">
        <w:rPr>
          <w:color w:val="202020"/>
          <w:shd w:val="clear" w:color="auto" w:fill="FFFFFF"/>
          <w:lang w:val="et-EE"/>
        </w:rPr>
        <w:t>(</w:t>
      </w:r>
      <w:r w:rsidR="00B8614D">
        <w:rPr>
          <w:color w:val="202020"/>
          <w:shd w:val="clear" w:color="auto" w:fill="FFFFFF"/>
          <w:lang w:val="et-EE"/>
        </w:rPr>
        <w:t>4</w:t>
      </w:r>
      <w:r w:rsidRPr="005A2C05">
        <w:rPr>
          <w:color w:val="202020"/>
          <w:shd w:val="clear" w:color="auto" w:fill="FFFFFF"/>
          <w:lang w:val="et-EE"/>
        </w:rPr>
        <w:t>) Tagatisvara käesoleva seaduse tähenduses on krediidilepingu tagatiseks olev vara.</w:t>
      </w:r>
      <w:r w:rsidRPr="005A2C05">
        <w:rPr>
          <w:color w:val="202020"/>
          <w:lang w:val="et-EE"/>
        </w:rPr>
        <w:t xml:space="preserve"> </w:t>
      </w:r>
    </w:p>
    <w:p w14:paraId="2B5203D6" w14:textId="6124BB53" w:rsidR="00FE7D8B" w:rsidRPr="005A2C05" w:rsidRDefault="00FE7D8B" w:rsidP="00FE7D8B">
      <w:pPr>
        <w:pStyle w:val="Normaallaadveeb"/>
        <w:shd w:val="clear" w:color="auto" w:fill="FFFFFF"/>
        <w:spacing w:before="0" w:beforeAutospacing="0" w:after="0" w:afterAutospacing="0"/>
        <w:jc w:val="both"/>
        <w:rPr>
          <w:color w:val="202020"/>
          <w:lang w:val="et-EE"/>
        </w:rPr>
      </w:pPr>
      <w:r w:rsidRPr="005A2C05">
        <w:rPr>
          <w:color w:val="202020"/>
          <w:lang w:val="et-EE"/>
        </w:rPr>
        <w:t>(</w:t>
      </w:r>
      <w:r w:rsidR="00B8614D">
        <w:rPr>
          <w:color w:val="202020"/>
          <w:lang w:val="et-EE"/>
        </w:rPr>
        <w:t>5</w:t>
      </w:r>
      <w:r w:rsidRPr="005A2C05">
        <w:rPr>
          <w:color w:val="202020"/>
          <w:lang w:val="et-EE"/>
        </w:rPr>
        <w:t>) Hoiu-laenuühistul tuleb käesoleva paragrahvi lõike 1 punktis 1 nimetatud liikme regulaarse sissetuleku hindamisel:</w:t>
      </w:r>
    </w:p>
    <w:p w14:paraId="0469E570" w14:textId="77777777" w:rsidR="00FE7D8B" w:rsidRPr="005A2C05" w:rsidRDefault="00FE7D8B" w:rsidP="00FE7D8B">
      <w:pPr>
        <w:pStyle w:val="Normaallaadveeb"/>
        <w:shd w:val="clear" w:color="auto" w:fill="FFFFFF"/>
        <w:spacing w:before="0" w:beforeAutospacing="0" w:after="0" w:afterAutospacing="0"/>
        <w:jc w:val="both"/>
        <w:rPr>
          <w:color w:val="202020"/>
          <w:lang w:val="et-EE"/>
        </w:rPr>
      </w:pPr>
      <w:r w:rsidRPr="005A2C05">
        <w:rPr>
          <w:color w:val="202020"/>
          <w:lang w:val="et-EE"/>
        </w:rPr>
        <w:t>1) arvesse võtta, millised on liikme sissetulekuallikad, sealhulgas töötasu, pension, investeeringutulu, dividendid, tulud füüsilisest isikust ettevõtja tegevusest, tulud ettevõtlusest, üüritulu, hüvitised, toetused ja elatis, ning milline on liikme sissetulekute laekumise regulaarsus sõltuvalt liikme töölepingu või muu lepingu vormist;</w:t>
      </w:r>
    </w:p>
    <w:p w14:paraId="6D93B21B" w14:textId="32DC384B" w:rsidR="00FE7D8B" w:rsidRPr="005A2C05" w:rsidRDefault="00FE7D8B" w:rsidP="00FE7D8B">
      <w:pPr>
        <w:pStyle w:val="Normaallaadveeb"/>
        <w:shd w:val="clear" w:color="auto" w:fill="FFFFFF"/>
        <w:spacing w:before="0" w:beforeAutospacing="0" w:after="0" w:afterAutospacing="0"/>
        <w:jc w:val="both"/>
        <w:rPr>
          <w:color w:val="202020"/>
          <w:lang w:val="et-EE"/>
        </w:rPr>
      </w:pPr>
      <w:r w:rsidRPr="005A2C05">
        <w:rPr>
          <w:color w:val="202020"/>
          <w:lang w:val="et-EE"/>
        </w:rPr>
        <w:t xml:space="preserve">2) aluseks võtta piisav ajavahemik, arvestades liikme sissetulekuallikaid, sissetuleku laekumise regulaarsust </w:t>
      </w:r>
      <w:r w:rsidR="00CC3CE8">
        <w:rPr>
          <w:color w:val="202020"/>
          <w:lang w:val="et-EE"/>
        </w:rPr>
        <w:t>ja</w:t>
      </w:r>
      <w:r w:rsidRPr="005A2C05">
        <w:rPr>
          <w:color w:val="202020"/>
          <w:lang w:val="et-EE"/>
        </w:rPr>
        <w:t xml:space="preserve"> muid eelnimetatud tingimusi;</w:t>
      </w:r>
    </w:p>
    <w:p w14:paraId="5624AD65" w14:textId="77777777" w:rsidR="00FE7D8B" w:rsidRPr="005A2C05" w:rsidRDefault="00FE7D8B" w:rsidP="00FE7D8B">
      <w:pPr>
        <w:pStyle w:val="Normaallaadveeb"/>
        <w:shd w:val="clear" w:color="auto" w:fill="FFFFFF"/>
        <w:spacing w:before="0" w:beforeAutospacing="0" w:after="0" w:afterAutospacing="0"/>
        <w:jc w:val="both"/>
        <w:rPr>
          <w:color w:val="202020"/>
          <w:lang w:val="et-EE"/>
        </w:rPr>
      </w:pPr>
      <w:r w:rsidRPr="005A2C05">
        <w:rPr>
          <w:color w:val="202020"/>
          <w:lang w:val="et-EE"/>
        </w:rPr>
        <w:t>3) teha mõistlikke pingutusi, et kontrollida kõigi asjakohaste dokumentide ja muude tõendite õigsust, mis on aluseks ning millel on tähtsus liikme regulaarse sissetuleku suuruse arvutamisel.</w:t>
      </w:r>
    </w:p>
    <w:p w14:paraId="581CD1A2" w14:textId="206E33CC" w:rsidR="00FE7D8B" w:rsidRPr="005A2C05" w:rsidRDefault="00FE7D8B" w:rsidP="00FE7D8B">
      <w:pPr>
        <w:pStyle w:val="Normaallaadveeb"/>
        <w:shd w:val="clear" w:color="auto" w:fill="FFFFFF"/>
        <w:spacing w:before="0" w:beforeAutospacing="0" w:after="0" w:afterAutospacing="0"/>
        <w:jc w:val="both"/>
        <w:rPr>
          <w:color w:val="202020"/>
          <w:lang w:val="et-EE"/>
        </w:rPr>
      </w:pPr>
      <w:r w:rsidRPr="005A2C05">
        <w:rPr>
          <w:color w:val="202020"/>
          <w:lang w:val="et-EE"/>
        </w:rPr>
        <w:t>(</w:t>
      </w:r>
      <w:r w:rsidR="00B8614D">
        <w:rPr>
          <w:color w:val="202020"/>
          <w:lang w:val="et-EE"/>
        </w:rPr>
        <w:t>6</w:t>
      </w:r>
      <w:r w:rsidRPr="005A2C05">
        <w:rPr>
          <w:color w:val="202020"/>
          <w:lang w:val="et-EE"/>
        </w:rPr>
        <w:t xml:space="preserve">) Hoiu-laenuühistu kontrollib liikme </w:t>
      </w:r>
      <w:r w:rsidRPr="005A2C05">
        <w:rPr>
          <w:color w:val="202020"/>
          <w:shd w:val="clear" w:color="auto" w:fill="FFFFFF"/>
          <w:lang w:val="et-EE"/>
        </w:rPr>
        <w:t xml:space="preserve">esitatud teavet tema sissetulekute ja kohustuste kohta, tuginedes võimaluse korral liikme esitatud krediidiasutuse konto väljavõttele, kui muu kogutud teave ei ole piisav </w:t>
      </w:r>
      <w:r>
        <w:rPr>
          <w:color w:val="202020"/>
          <w:shd w:val="clear" w:color="auto" w:fill="FFFFFF"/>
          <w:lang w:val="et-EE"/>
        </w:rPr>
        <w:t>liikme</w:t>
      </w:r>
      <w:r w:rsidRPr="005A2C05">
        <w:rPr>
          <w:color w:val="202020"/>
          <w:shd w:val="clear" w:color="auto" w:fill="FFFFFF"/>
          <w:lang w:val="et-EE"/>
        </w:rPr>
        <w:t xml:space="preserve"> krediidivõimelisuse hindamiseks.</w:t>
      </w:r>
    </w:p>
    <w:p w14:paraId="64A31ACD" w14:textId="46FE3461" w:rsidR="00FE7D8B" w:rsidRPr="005A2C05" w:rsidRDefault="00FE7D8B" w:rsidP="00FE7D8B">
      <w:pPr>
        <w:pStyle w:val="Normaallaadveeb"/>
        <w:shd w:val="clear" w:color="auto" w:fill="FFFFFF"/>
        <w:spacing w:before="0" w:beforeAutospacing="0" w:after="0" w:afterAutospacing="0"/>
        <w:jc w:val="both"/>
        <w:rPr>
          <w:color w:val="202020"/>
          <w:lang w:val="et-EE"/>
        </w:rPr>
      </w:pPr>
      <w:r w:rsidRPr="005A2C05">
        <w:rPr>
          <w:color w:val="202020"/>
          <w:lang w:val="et-EE"/>
        </w:rPr>
        <w:t>(</w:t>
      </w:r>
      <w:r w:rsidR="00B8614D">
        <w:rPr>
          <w:color w:val="202020"/>
          <w:lang w:val="et-EE"/>
        </w:rPr>
        <w:t>7</w:t>
      </w:r>
      <w:r w:rsidRPr="005A2C05">
        <w:rPr>
          <w:color w:val="202020"/>
          <w:lang w:val="et-EE"/>
        </w:rPr>
        <w:t>) Hoiu-laenuühistu võib anda liikmele laenu, kui ta on krediidivõimelisuse hindamise aluseks olevate andmete kogumis analüüsimise tulemusena veendunud, et laenulepingust tulenevad kohustused täidetakse lepingus kokku lepitud tingimustel.</w:t>
      </w:r>
    </w:p>
    <w:p w14:paraId="60481A57" w14:textId="381D598E" w:rsidR="00FE7D8B" w:rsidRPr="005A2C05" w:rsidRDefault="00FE7D8B" w:rsidP="00FE7D8B">
      <w:pPr>
        <w:pStyle w:val="Normaallaadveeb"/>
        <w:shd w:val="clear" w:color="auto" w:fill="FFFFFF"/>
        <w:spacing w:before="0" w:beforeAutospacing="0" w:after="0" w:afterAutospacing="0"/>
        <w:jc w:val="both"/>
        <w:rPr>
          <w:bdr w:val="none" w:sz="0" w:space="0" w:color="auto" w:frame="1"/>
          <w:shd w:val="clear" w:color="auto" w:fill="FFFFFF"/>
          <w:lang w:val="et-EE"/>
        </w:rPr>
      </w:pPr>
      <w:r w:rsidRPr="005A2C05">
        <w:rPr>
          <w:color w:val="202020"/>
          <w:lang w:val="et-EE"/>
        </w:rPr>
        <w:t>(</w:t>
      </w:r>
      <w:r w:rsidR="00B8614D">
        <w:rPr>
          <w:color w:val="202020"/>
          <w:lang w:val="et-EE"/>
        </w:rPr>
        <w:t>8</w:t>
      </w:r>
      <w:r w:rsidRPr="005A2C05">
        <w:rPr>
          <w:color w:val="202020"/>
          <w:lang w:val="et-EE"/>
        </w:rPr>
        <w:t xml:space="preserve">) </w:t>
      </w:r>
      <w:r w:rsidR="008429B8">
        <w:rPr>
          <w:color w:val="202020"/>
          <w:shd w:val="clear" w:color="auto" w:fill="FFFFFF"/>
          <w:lang w:val="et-EE"/>
        </w:rPr>
        <w:t>Valdkonna eest vastutav minister võib kehtestada määrusega m</w:t>
      </w:r>
      <w:r w:rsidRPr="005A2C05">
        <w:rPr>
          <w:color w:val="202020"/>
          <w:shd w:val="clear" w:color="auto" w:fill="FFFFFF"/>
          <w:lang w:val="et-EE"/>
        </w:rPr>
        <w:t>iinimumnõuded krediidisumma ja krediidi tagatisvara suhtele ning krediidi põhiosa ja intressimakse ning liikme sissetuleku suhtele</w:t>
      </w:r>
      <w:r w:rsidR="008429B8">
        <w:rPr>
          <w:color w:val="202020"/>
          <w:shd w:val="clear" w:color="auto" w:fill="FFFFFF"/>
          <w:lang w:val="et-EE"/>
        </w:rPr>
        <w:t>.“;</w:t>
      </w:r>
    </w:p>
    <w:p w14:paraId="49275CB6" w14:textId="77777777" w:rsidR="00FE7D8B" w:rsidRPr="002B387E" w:rsidRDefault="00FE7D8B" w:rsidP="00FE7D8B">
      <w:pPr>
        <w:pStyle w:val="Normaallaadveeb"/>
        <w:shd w:val="clear" w:color="auto" w:fill="FFFFFF"/>
        <w:spacing w:before="0" w:beforeAutospacing="0" w:after="0" w:afterAutospacing="0"/>
        <w:jc w:val="both"/>
        <w:rPr>
          <w:lang w:val="et-EE"/>
        </w:rPr>
      </w:pPr>
    </w:p>
    <w:p w14:paraId="061C9B8C" w14:textId="5225879B"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4</w:t>
      </w:r>
      <w:r w:rsidR="00C143DD">
        <w:rPr>
          <w:rFonts w:ascii="Times New Roman" w:hAnsi="Times New Roman" w:cs="Times New Roman"/>
          <w:b/>
          <w:sz w:val="24"/>
          <w:szCs w:val="24"/>
        </w:rPr>
        <w:t>2</w:t>
      </w:r>
      <w:r w:rsidRPr="005A2C05">
        <w:rPr>
          <w:rFonts w:ascii="Times New Roman" w:hAnsi="Times New Roman" w:cs="Times New Roman"/>
          <w:b/>
          <w:sz w:val="24"/>
          <w:szCs w:val="24"/>
        </w:rPr>
        <w:t xml:space="preserve">) </w:t>
      </w:r>
      <w:r w:rsidRPr="005A2C05">
        <w:rPr>
          <w:rFonts w:ascii="Times New Roman" w:hAnsi="Times New Roman" w:cs="Times New Roman"/>
          <w:bCs/>
          <w:sz w:val="24"/>
          <w:szCs w:val="24"/>
        </w:rPr>
        <w:t>seadust täiendatakse §-ga 28</w:t>
      </w:r>
      <w:r w:rsidRPr="005A2C05">
        <w:rPr>
          <w:rFonts w:ascii="Times New Roman" w:hAnsi="Times New Roman" w:cs="Times New Roman"/>
          <w:bCs/>
          <w:sz w:val="24"/>
          <w:szCs w:val="24"/>
          <w:vertAlign w:val="superscript"/>
        </w:rPr>
        <w:t>2</w:t>
      </w:r>
      <w:r w:rsidRPr="005A2C05">
        <w:rPr>
          <w:rFonts w:ascii="Times New Roman" w:hAnsi="Times New Roman" w:cs="Times New Roman"/>
          <w:bCs/>
          <w:sz w:val="24"/>
          <w:szCs w:val="24"/>
        </w:rPr>
        <w:t xml:space="preserve"> järgmises sõnastuses: </w:t>
      </w:r>
    </w:p>
    <w:p w14:paraId="1287ECC7" w14:textId="77777777" w:rsidR="00FE7D8B" w:rsidRPr="005A2C05" w:rsidRDefault="00FE7D8B" w:rsidP="00FE7D8B">
      <w:pPr>
        <w:spacing w:after="0" w:line="240" w:lineRule="auto"/>
        <w:jc w:val="both"/>
        <w:rPr>
          <w:rFonts w:ascii="Times New Roman" w:hAnsi="Times New Roman" w:cs="Times New Roman"/>
          <w:b/>
          <w:sz w:val="24"/>
          <w:szCs w:val="24"/>
        </w:rPr>
      </w:pPr>
      <w:r w:rsidRPr="005A2C05">
        <w:rPr>
          <w:rFonts w:ascii="Times New Roman" w:hAnsi="Times New Roman" w:cs="Times New Roman"/>
          <w:bCs/>
          <w:sz w:val="24"/>
          <w:szCs w:val="24"/>
        </w:rPr>
        <w:t>,,</w:t>
      </w:r>
      <w:r w:rsidRPr="005A2C05">
        <w:rPr>
          <w:rFonts w:ascii="Times New Roman" w:hAnsi="Times New Roman" w:cs="Times New Roman"/>
          <w:b/>
          <w:sz w:val="24"/>
          <w:szCs w:val="24"/>
        </w:rPr>
        <w:t>28</w:t>
      </w:r>
      <w:r w:rsidRPr="005A2C05">
        <w:rPr>
          <w:rFonts w:ascii="Times New Roman" w:hAnsi="Times New Roman" w:cs="Times New Roman"/>
          <w:b/>
          <w:sz w:val="24"/>
          <w:szCs w:val="24"/>
          <w:vertAlign w:val="superscript"/>
        </w:rPr>
        <w:t>2</w:t>
      </w:r>
      <w:r w:rsidRPr="005A2C05">
        <w:rPr>
          <w:rFonts w:ascii="Times New Roman" w:hAnsi="Times New Roman" w:cs="Times New Roman"/>
          <w:b/>
          <w:sz w:val="24"/>
          <w:szCs w:val="24"/>
        </w:rPr>
        <w:t>. Krediiditoimiku pidamine</w:t>
      </w:r>
    </w:p>
    <w:p w14:paraId="03935A80" w14:textId="27FFF25E"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 xml:space="preserve">(1) Hoiu-laenuühistu peab liikme krediidivõimelisuse hindamise eesmärgil kogutud vajalike andmete ja dokumentide kohta krediiditoimikut. Krediiditoimikut </w:t>
      </w:r>
      <w:r w:rsidR="00B00B77">
        <w:rPr>
          <w:rFonts w:ascii="Times New Roman" w:hAnsi="Times New Roman" w:cs="Times New Roman"/>
          <w:bCs/>
          <w:sz w:val="24"/>
          <w:szCs w:val="24"/>
        </w:rPr>
        <w:t xml:space="preserve">peetakse krediidiperioodi kohta ja seda </w:t>
      </w:r>
      <w:r w:rsidRPr="005A2C05">
        <w:rPr>
          <w:rFonts w:ascii="Times New Roman" w:hAnsi="Times New Roman" w:cs="Times New Roman"/>
          <w:bCs/>
          <w:sz w:val="24"/>
          <w:szCs w:val="24"/>
        </w:rPr>
        <w:t>tuleb pidada iga</w:t>
      </w:r>
      <w:r w:rsidR="0073111D">
        <w:rPr>
          <w:rFonts w:ascii="Times New Roman" w:hAnsi="Times New Roman" w:cs="Times New Roman"/>
          <w:bCs/>
          <w:sz w:val="24"/>
          <w:szCs w:val="24"/>
        </w:rPr>
        <w:t xml:space="preserve"> laenu taotleva</w:t>
      </w:r>
      <w:r w:rsidRPr="005A2C05">
        <w:rPr>
          <w:rFonts w:ascii="Times New Roman" w:hAnsi="Times New Roman" w:cs="Times New Roman"/>
          <w:bCs/>
          <w:sz w:val="24"/>
          <w:szCs w:val="24"/>
        </w:rPr>
        <w:t xml:space="preserve"> liikme kohta eraldi. </w:t>
      </w:r>
    </w:p>
    <w:p w14:paraId="47038990" w14:textId="1DC185E9"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(2) Krediiditoimik on käesoleva seaduse tähenduses lepingute, õiendite, otsuste, analüüside ja muude krediidi andmise ja teenindamisega seotud andmete kogum</w:t>
      </w:r>
      <w:r w:rsidR="00BE2677">
        <w:rPr>
          <w:rFonts w:ascii="Times New Roman" w:hAnsi="Times New Roman" w:cs="Times New Roman"/>
          <w:sz w:val="24"/>
          <w:szCs w:val="24"/>
        </w:rPr>
        <w:t>.</w:t>
      </w:r>
    </w:p>
    <w:p w14:paraId="6DC12177"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(3) Hoiu-laenuühistu peab tagama kogu krediidiperioodi jooksul liikme krediidivõimelisuse analüüsiks vajalike andmete ja dokumentide olemasolu krediiditoimikus. </w:t>
      </w:r>
    </w:p>
    <w:p w14:paraId="252DCF5D"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(4) Krediiditoimik peab andma piisavalt informatsiooni krediidi andmise eest vastutavale isikule või struktuuriüksusele, samuti siseaudiitorile ja audiitorile liikme krediidivõimelisuse hindamiseks. </w:t>
      </w:r>
    </w:p>
    <w:p w14:paraId="6978E372"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(5) Krediiditoimik peab sisaldama krediidi andmise, jälgimise ja hindamise kohta vähemalt järgmist teavet ja järgmisi dokumente: </w:t>
      </w:r>
    </w:p>
    <w:p w14:paraId="5DBA8340" w14:textId="74F858A1"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1) andmed liikme kohta, füüsilisest isikust liikme puhul tema nimi, isikukood või selle puudumise korral sünniaeg ja -koht ning elukoht, juriidilisest isikust liikme puhul tema ärinimi, registrikood </w:t>
      </w:r>
      <w:r w:rsidR="00CC3CE8">
        <w:rPr>
          <w:rFonts w:ascii="Times New Roman" w:hAnsi="Times New Roman" w:cs="Times New Roman"/>
          <w:sz w:val="24"/>
          <w:szCs w:val="24"/>
        </w:rPr>
        <w:t xml:space="preserve">ja </w:t>
      </w:r>
      <w:r w:rsidRPr="005A2C05">
        <w:rPr>
          <w:rFonts w:ascii="Times New Roman" w:hAnsi="Times New Roman" w:cs="Times New Roman"/>
          <w:sz w:val="24"/>
          <w:szCs w:val="24"/>
        </w:rPr>
        <w:t xml:space="preserve">asukoht; </w:t>
      </w:r>
    </w:p>
    <w:p w14:paraId="574A0B3C"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2) krediiditaotlused; </w:t>
      </w:r>
    </w:p>
    <w:p w14:paraId="4E9DE698"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3) krediidi andmise või krediidi andmisest keeldumise otsused; </w:t>
      </w:r>
    </w:p>
    <w:p w14:paraId="1AA44158"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4) krediidi taotlemise ja krediidiperioodi jooksul krediidilepingu täitmisega seotud dokumendid; </w:t>
      </w:r>
    </w:p>
    <w:p w14:paraId="2A6B8491"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5) liikme krediidivõimelisuse hindamise analüüsi tulemused; </w:t>
      </w:r>
    </w:p>
    <w:p w14:paraId="79C97FF8"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lastRenderedPageBreak/>
        <w:t xml:space="preserve">6) liikmega sõlmitud krediidi- ja tagatislepingud; </w:t>
      </w:r>
    </w:p>
    <w:p w14:paraId="423F505E"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7) liikmega peetud krediidi andmise või krediidilepingu täitmisega seotud kirjavahetus; </w:t>
      </w:r>
    </w:p>
    <w:p w14:paraId="11FB08FB"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8) dokumendid liikme krediidivõimelisuse hindamise aluseks olevate andmete kontrollimise kohta; </w:t>
      </w:r>
    </w:p>
    <w:p w14:paraId="66944F10"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9) hüpoteekkrediidi puhul dokumendid tagatiseks oleva kinnisvara kontrollimise, kindlustamise ja hindamise kohta, sealhulgas</w:t>
      </w:r>
      <w:r>
        <w:rPr>
          <w:rFonts w:ascii="Times New Roman" w:hAnsi="Times New Roman" w:cs="Times New Roman"/>
          <w:sz w:val="24"/>
          <w:szCs w:val="24"/>
        </w:rPr>
        <w:t xml:space="preserve"> asjakohasel juhul</w:t>
      </w:r>
      <w:r w:rsidRPr="005A2C05">
        <w:rPr>
          <w:rFonts w:ascii="Times New Roman" w:hAnsi="Times New Roman" w:cs="Times New Roman"/>
          <w:sz w:val="24"/>
          <w:szCs w:val="24"/>
        </w:rPr>
        <w:t xml:space="preserve"> kinnisvara hindaja hinnang tagatise maksumuse kohta. </w:t>
      </w:r>
    </w:p>
    <w:p w14:paraId="62A9F665" w14:textId="6298C959"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(6) </w:t>
      </w:r>
      <w:r w:rsidR="0045642A">
        <w:rPr>
          <w:rFonts w:ascii="Times New Roman" w:hAnsi="Times New Roman" w:cs="Times New Roman"/>
          <w:sz w:val="24"/>
          <w:szCs w:val="24"/>
        </w:rPr>
        <w:t xml:space="preserve">Hoiu-laenuühistu peab täitma krediiditoimiku täitmise kohustust sõltumatu toimiku mahu suurusest. </w:t>
      </w:r>
    </w:p>
    <w:p w14:paraId="2D5E7BE0" w14:textId="0572FE8B"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(7) Krediiditoimikus sisaldu</w:t>
      </w:r>
      <w:r w:rsidR="00CC3CE8">
        <w:rPr>
          <w:rFonts w:ascii="Times New Roman" w:hAnsi="Times New Roman" w:cs="Times New Roman"/>
          <w:sz w:val="24"/>
          <w:szCs w:val="24"/>
        </w:rPr>
        <w:t>v</w:t>
      </w:r>
      <w:r w:rsidRPr="005A2C05">
        <w:rPr>
          <w:rFonts w:ascii="Times New Roman" w:hAnsi="Times New Roman" w:cs="Times New Roman"/>
          <w:sz w:val="24"/>
          <w:szCs w:val="24"/>
        </w:rPr>
        <w:t xml:space="preserve"> informatsioon võib info- ja dokumendihaldussüsteemis paikneda jagatult, kuid hoiu-laenuühistu peab tagama selle kättesaadavuse igal ajahetkel käesoleva paragrahvi lõikes 4 nimetatud isikutele ja üksustele.</w:t>
      </w:r>
      <w:r>
        <w:rPr>
          <w:rFonts w:ascii="Times New Roman" w:hAnsi="Times New Roman" w:cs="Times New Roman"/>
          <w:sz w:val="24"/>
          <w:szCs w:val="24"/>
        </w:rPr>
        <w:t>“;</w:t>
      </w:r>
    </w:p>
    <w:p w14:paraId="1CC30B88" w14:textId="77777777" w:rsidR="00FE7D8B" w:rsidRPr="005A2C05" w:rsidRDefault="00FE7D8B" w:rsidP="00FE7D8B">
      <w:pPr>
        <w:spacing w:after="0" w:line="240" w:lineRule="auto"/>
        <w:jc w:val="both"/>
        <w:rPr>
          <w:rFonts w:ascii="Times New Roman" w:hAnsi="Times New Roman" w:cs="Times New Roman"/>
          <w:sz w:val="24"/>
          <w:szCs w:val="24"/>
        </w:rPr>
      </w:pPr>
    </w:p>
    <w:p w14:paraId="019E1B01" w14:textId="3FC360EA"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4</w:t>
      </w:r>
      <w:r w:rsidR="00C143DD">
        <w:rPr>
          <w:rFonts w:ascii="Times New Roman" w:hAnsi="Times New Roman" w:cs="Times New Roman"/>
          <w:b/>
          <w:sz w:val="24"/>
          <w:szCs w:val="24"/>
        </w:rPr>
        <w:t>3</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paragrahvi 29 lõige 1 muudetakse ja sõnastatakse järgmiselt:</w:t>
      </w:r>
    </w:p>
    <w:p w14:paraId="297EAA7D"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 xml:space="preserve">„(1) Hoiu-laenuühistul peab olema laenukomitee, kui hoiu-laenuühistus on vähemalt 50 liiget. Kui hoiu-laenuühistus on vähem kui 50 liiget, </w:t>
      </w:r>
      <w:r>
        <w:rPr>
          <w:rFonts w:ascii="Times New Roman" w:hAnsi="Times New Roman" w:cs="Times New Roman"/>
          <w:bCs/>
          <w:sz w:val="24"/>
          <w:szCs w:val="24"/>
        </w:rPr>
        <w:t>võib põhikirjaga ette näha, et hoiu-laenuühistul on</w:t>
      </w:r>
      <w:r w:rsidRPr="005A2C05">
        <w:rPr>
          <w:rFonts w:ascii="Times New Roman" w:hAnsi="Times New Roman" w:cs="Times New Roman"/>
          <w:bCs/>
          <w:sz w:val="24"/>
          <w:szCs w:val="24"/>
        </w:rPr>
        <w:t xml:space="preserve"> laenukomitee.“;</w:t>
      </w:r>
    </w:p>
    <w:p w14:paraId="7B5F4EEE" w14:textId="77777777" w:rsidR="00FE7D8B" w:rsidRPr="005A2C05" w:rsidRDefault="00FE7D8B" w:rsidP="00FE7D8B">
      <w:pPr>
        <w:spacing w:after="0" w:line="240" w:lineRule="auto"/>
        <w:jc w:val="both"/>
        <w:rPr>
          <w:rFonts w:ascii="Times New Roman" w:hAnsi="Times New Roman" w:cs="Times New Roman"/>
          <w:bCs/>
          <w:sz w:val="24"/>
          <w:szCs w:val="24"/>
        </w:rPr>
      </w:pPr>
    </w:p>
    <w:p w14:paraId="1263FDC8" w14:textId="08B70011"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
          <w:sz w:val="24"/>
          <w:szCs w:val="24"/>
        </w:rPr>
        <w:t>4</w:t>
      </w:r>
      <w:r w:rsidR="00C143DD">
        <w:rPr>
          <w:rFonts w:ascii="Times New Roman" w:hAnsi="Times New Roman" w:cs="Times New Roman"/>
          <w:b/>
          <w:sz w:val="24"/>
          <w:szCs w:val="24"/>
        </w:rPr>
        <w:t>4</w:t>
      </w:r>
      <w:r w:rsidRPr="005A2C05">
        <w:rPr>
          <w:rFonts w:ascii="Times New Roman" w:hAnsi="Times New Roman" w:cs="Times New Roman"/>
          <w:b/>
          <w:sz w:val="24"/>
          <w:szCs w:val="24"/>
        </w:rPr>
        <w:t>)</w:t>
      </w:r>
      <w:r w:rsidRPr="005A2C05">
        <w:rPr>
          <w:rFonts w:ascii="Times New Roman" w:hAnsi="Times New Roman" w:cs="Times New Roman"/>
          <w:sz w:val="24"/>
          <w:szCs w:val="24"/>
        </w:rPr>
        <w:t xml:space="preserve"> paragrahvi 31 lõiget 2 täiendatakse punktidega 5</w:t>
      </w:r>
      <w:bookmarkStart w:id="9" w:name="_Hlk171626433"/>
      <w:r w:rsidRPr="005A2C05">
        <w:rPr>
          <w:rFonts w:ascii="Times New Roman" w:hAnsi="Times New Roman" w:cs="Times New Roman"/>
          <w:sz w:val="24"/>
          <w:szCs w:val="24"/>
        </w:rPr>
        <w:t>–</w:t>
      </w:r>
      <w:bookmarkEnd w:id="9"/>
      <w:r w:rsidRPr="005A2C05">
        <w:rPr>
          <w:rFonts w:ascii="Times New Roman" w:hAnsi="Times New Roman" w:cs="Times New Roman"/>
          <w:sz w:val="24"/>
          <w:szCs w:val="24"/>
        </w:rPr>
        <w:t>8 järgmises sõnastuses:</w:t>
      </w:r>
    </w:p>
    <w:p w14:paraId="210BA086" w14:textId="77777777" w:rsidR="00FE7D8B" w:rsidRPr="005A2C05" w:rsidRDefault="00FE7D8B" w:rsidP="00FE7D8B">
      <w:pPr>
        <w:spacing w:after="0" w:line="240" w:lineRule="auto"/>
        <w:jc w:val="both"/>
        <w:rPr>
          <w:rFonts w:ascii="Times New Roman" w:hAnsi="Times New Roman" w:cs="Times New Roman"/>
          <w:sz w:val="24"/>
          <w:szCs w:val="24"/>
          <w:shd w:val="clear" w:color="auto" w:fill="FFFFFF"/>
        </w:rPr>
      </w:pPr>
      <w:r w:rsidRPr="005A2C05">
        <w:rPr>
          <w:rFonts w:ascii="Times New Roman" w:hAnsi="Times New Roman" w:cs="Times New Roman"/>
          <w:sz w:val="24"/>
          <w:szCs w:val="24"/>
          <w:bdr w:val="none" w:sz="0" w:space="0" w:color="auto" w:frame="1"/>
          <w:shd w:val="clear" w:color="auto" w:fill="FFFFFF"/>
        </w:rPr>
        <w:t>„5</w:t>
      </w:r>
      <w:r w:rsidRPr="005A2C05">
        <w:rPr>
          <w:rFonts w:ascii="Times New Roman" w:hAnsi="Times New Roman" w:cs="Times New Roman"/>
          <w:sz w:val="24"/>
          <w:szCs w:val="24"/>
          <w:shd w:val="clear" w:color="auto" w:fill="FFFFFF"/>
        </w:rPr>
        <w:t>) sisemised protseduurireeglid rahvusvahelise sanktsiooni seaduse alusel kehtestatud rahvusvaheliste sanktsioonide kohaldamiseks ning rahapesu ja terrorismi rahastamise tõkestamise seaduse rakendamiseks ning nende täitmise sisekontrollieeskirjad;</w:t>
      </w:r>
    </w:p>
    <w:p w14:paraId="5619F75D" w14:textId="77777777" w:rsidR="00FE7D8B" w:rsidRPr="005A2C05" w:rsidRDefault="00FE7D8B" w:rsidP="00FE7D8B">
      <w:pPr>
        <w:spacing w:after="0" w:line="240" w:lineRule="auto"/>
        <w:jc w:val="both"/>
        <w:rPr>
          <w:rFonts w:ascii="Times New Roman" w:hAnsi="Times New Roman" w:cs="Times New Roman"/>
          <w:sz w:val="24"/>
          <w:szCs w:val="24"/>
          <w:shd w:val="clear" w:color="auto" w:fill="FFFFFF"/>
        </w:rPr>
      </w:pPr>
      <w:bookmarkStart w:id="10" w:name="para63lg2p3"/>
      <w:r w:rsidRPr="005A2C05">
        <w:rPr>
          <w:rFonts w:ascii="Times New Roman" w:hAnsi="Times New Roman" w:cs="Times New Roman"/>
          <w:sz w:val="24"/>
          <w:szCs w:val="24"/>
          <w:shd w:val="clear" w:color="auto" w:fill="FFFFFF"/>
        </w:rPr>
        <w:t>6)</w:t>
      </w:r>
      <w:r w:rsidRPr="005A2C05">
        <w:rPr>
          <w:rFonts w:ascii="Times New Roman" w:hAnsi="Times New Roman" w:cs="Times New Roman"/>
          <w:sz w:val="24"/>
          <w:szCs w:val="24"/>
          <w:bdr w:val="none" w:sz="0" w:space="0" w:color="auto" w:frame="1"/>
          <w:shd w:val="clear" w:color="auto" w:fill="FFFFFF"/>
        </w:rPr>
        <w:t> </w:t>
      </w:r>
      <w:bookmarkEnd w:id="10"/>
      <w:r w:rsidRPr="005A2C05">
        <w:rPr>
          <w:rFonts w:ascii="Times New Roman" w:hAnsi="Times New Roman" w:cs="Times New Roman"/>
          <w:sz w:val="24"/>
          <w:szCs w:val="24"/>
          <w:bdr w:val="none" w:sz="0" w:space="0" w:color="auto" w:frame="1"/>
          <w:shd w:val="clear" w:color="auto" w:fill="FFFFFF"/>
        </w:rPr>
        <w:t>hoiu-laenuühistu liikmete</w:t>
      </w:r>
      <w:r w:rsidRPr="005A2C05">
        <w:rPr>
          <w:rFonts w:ascii="Times New Roman" w:hAnsi="Times New Roman" w:cs="Times New Roman"/>
          <w:sz w:val="24"/>
          <w:szCs w:val="24"/>
          <w:shd w:val="clear" w:color="auto" w:fill="FFFFFF"/>
        </w:rPr>
        <w:t xml:space="preserve"> nimel ja arvel tehingute ja toimingute tegemise ning nõustamisteenuse osutamise korra, sealhulgas liikmele laenu andmisel tema krediidivõimelisuse hindamise, liikmele teabe andmise ja laenulepingu tagatiseks oleva vara hindamise korra ning krediidi kulukuse määra, sealhulgas tüüpnäite arvestamise alused ja korra;</w:t>
      </w:r>
    </w:p>
    <w:p w14:paraId="3D339DF3" w14:textId="3A4BD0A4" w:rsidR="00FE7D8B" w:rsidRPr="005A2C05" w:rsidRDefault="00FE7D8B" w:rsidP="00FE7D8B">
      <w:pPr>
        <w:spacing w:after="0" w:line="240" w:lineRule="auto"/>
        <w:jc w:val="both"/>
        <w:rPr>
          <w:rFonts w:ascii="Times New Roman" w:hAnsi="Times New Roman" w:cs="Times New Roman"/>
          <w:sz w:val="24"/>
          <w:szCs w:val="24"/>
          <w:shd w:val="clear" w:color="auto" w:fill="FFFFFF"/>
        </w:rPr>
      </w:pPr>
      <w:r w:rsidRPr="005A2C05">
        <w:rPr>
          <w:rFonts w:ascii="Times New Roman" w:hAnsi="Times New Roman" w:cs="Times New Roman"/>
          <w:sz w:val="24"/>
          <w:szCs w:val="24"/>
          <w:shd w:val="clear" w:color="auto" w:fill="FFFFFF"/>
        </w:rPr>
        <w:t xml:space="preserve">7) liikmega vaidluste lahendamise </w:t>
      </w:r>
      <w:r w:rsidR="0045642A">
        <w:rPr>
          <w:rFonts w:ascii="Times New Roman" w:hAnsi="Times New Roman" w:cs="Times New Roman"/>
          <w:sz w:val="24"/>
          <w:szCs w:val="24"/>
          <w:shd w:val="clear" w:color="auto" w:fill="FFFFFF"/>
        </w:rPr>
        <w:t xml:space="preserve">üldise </w:t>
      </w:r>
      <w:r w:rsidRPr="005A2C05">
        <w:rPr>
          <w:rFonts w:ascii="Times New Roman" w:hAnsi="Times New Roman" w:cs="Times New Roman"/>
          <w:sz w:val="24"/>
          <w:szCs w:val="24"/>
          <w:shd w:val="clear" w:color="auto" w:fill="FFFFFF"/>
        </w:rPr>
        <w:t>korra;</w:t>
      </w:r>
    </w:p>
    <w:p w14:paraId="003F5417"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shd w:val="clear" w:color="auto" w:fill="FFFFFF"/>
        </w:rPr>
        <w:t>8) hoiu-laenuühistu juhatuse ja nõukogu liikmete sobivuse hindamise korra.”;</w:t>
      </w:r>
    </w:p>
    <w:p w14:paraId="18899D8C" w14:textId="77777777" w:rsidR="00FE7D8B" w:rsidRPr="005A2C05" w:rsidRDefault="00FE7D8B" w:rsidP="00FE7D8B">
      <w:pPr>
        <w:shd w:val="clear" w:color="auto" w:fill="FFFFFF"/>
        <w:spacing w:after="0" w:line="240" w:lineRule="auto"/>
        <w:jc w:val="both"/>
        <w:rPr>
          <w:rFonts w:ascii="Times New Roman" w:eastAsia="Times New Roman" w:hAnsi="Times New Roman" w:cs="Times New Roman"/>
          <w:b/>
          <w:sz w:val="24"/>
          <w:szCs w:val="24"/>
          <w:lang w:eastAsia="en-GB"/>
        </w:rPr>
      </w:pPr>
    </w:p>
    <w:p w14:paraId="726DB742" w14:textId="23E9F02A" w:rsidR="00FE7D8B" w:rsidRPr="005A2C05" w:rsidRDefault="00FE7D8B" w:rsidP="00FE7D8B">
      <w:pPr>
        <w:shd w:val="clear" w:color="auto" w:fill="FFFFFF"/>
        <w:spacing w:after="0" w:line="240" w:lineRule="auto"/>
        <w:jc w:val="both"/>
        <w:rPr>
          <w:rFonts w:ascii="Times New Roman" w:eastAsia="Times New Roman" w:hAnsi="Times New Roman" w:cs="Times New Roman"/>
          <w:bCs/>
          <w:sz w:val="24"/>
          <w:szCs w:val="24"/>
          <w:lang w:eastAsia="en-GB"/>
        </w:rPr>
      </w:pPr>
      <w:r w:rsidRPr="005A2C05">
        <w:rPr>
          <w:rFonts w:ascii="Times New Roman" w:eastAsia="Times New Roman" w:hAnsi="Times New Roman" w:cs="Times New Roman"/>
          <w:b/>
          <w:sz w:val="24"/>
          <w:szCs w:val="24"/>
          <w:lang w:eastAsia="en-GB"/>
        </w:rPr>
        <w:t>4</w:t>
      </w:r>
      <w:r w:rsidR="00C143DD">
        <w:rPr>
          <w:rFonts w:ascii="Times New Roman" w:eastAsia="Times New Roman" w:hAnsi="Times New Roman" w:cs="Times New Roman"/>
          <w:b/>
          <w:sz w:val="24"/>
          <w:szCs w:val="24"/>
          <w:lang w:eastAsia="en-GB"/>
        </w:rPr>
        <w:t>5</w:t>
      </w:r>
      <w:r w:rsidRPr="005A2C05">
        <w:rPr>
          <w:rFonts w:ascii="Times New Roman" w:eastAsia="Times New Roman" w:hAnsi="Times New Roman" w:cs="Times New Roman"/>
          <w:b/>
          <w:sz w:val="24"/>
          <w:szCs w:val="24"/>
          <w:lang w:eastAsia="en-GB"/>
        </w:rPr>
        <w:t>)</w:t>
      </w:r>
      <w:r w:rsidRPr="005A2C05">
        <w:rPr>
          <w:rFonts w:ascii="Times New Roman" w:eastAsia="Times New Roman" w:hAnsi="Times New Roman" w:cs="Times New Roman"/>
          <w:bCs/>
          <w:sz w:val="24"/>
          <w:szCs w:val="24"/>
          <w:lang w:eastAsia="en-GB"/>
        </w:rPr>
        <w:t xml:space="preserve"> paragrahvi 32 lõike 1 punkt 4 muudetakse ja sõnastatakse järgmiselt:</w:t>
      </w:r>
    </w:p>
    <w:p w14:paraId="761C5E68" w14:textId="5C125794" w:rsidR="00FE7D8B" w:rsidRPr="005A2C05" w:rsidRDefault="00FE7D8B" w:rsidP="00FE7D8B">
      <w:pPr>
        <w:shd w:val="clear" w:color="auto" w:fill="FFFFFF"/>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„4) audiitori ja revisjonikomisjoni liikme nimetamin</w:t>
      </w:r>
      <w:r w:rsidR="00CC3CE8">
        <w:rPr>
          <w:rFonts w:ascii="Times New Roman" w:hAnsi="Times New Roman" w:cs="Times New Roman"/>
          <w:bCs/>
          <w:sz w:val="24"/>
          <w:szCs w:val="24"/>
        </w:rPr>
        <w:t xml:space="preserve">e ning </w:t>
      </w:r>
      <w:r w:rsidRPr="005A2C05">
        <w:rPr>
          <w:rFonts w:ascii="Times New Roman" w:hAnsi="Times New Roman" w:cs="Times New Roman"/>
          <w:bCs/>
          <w:sz w:val="24"/>
          <w:szCs w:val="24"/>
        </w:rPr>
        <w:t>nende tasustamise aluste ja korra kehtestamine;“;</w:t>
      </w:r>
    </w:p>
    <w:p w14:paraId="395EC2BA" w14:textId="77777777" w:rsidR="00FE7D8B" w:rsidRPr="005A2C05" w:rsidRDefault="00FE7D8B" w:rsidP="00FE7D8B">
      <w:pPr>
        <w:shd w:val="clear" w:color="auto" w:fill="FFFFFF"/>
        <w:spacing w:after="0" w:line="240" w:lineRule="auto"/>
        <w:jc w:val="both"/>
        <w:rPr>
          <w:rFonts w:ascii="Times New Roman" w:hAnsi="Times New Roman" w:cs="Times New Roman"/>
          <w:bCs/>
          <w:sz w:val="24"/>
          <w:szCs w:val="24"/>
        </w:rPr>
      </w:pPr>
    </w:p>
    <w:p w14:paraId="036138A9" w14:textId="3D446116" w:rsidR="00FE7D8B" w:rsidRPr="005A2C05" w:rsidRDefault="00FE7D8B" w:rsidP="00FE7D8B">
      <w:pPr>
        <w:shd w:val="clear" w:color="auto" w:fill="FFFFFF"/>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4</w:t>
      </w:r>
      <w:r w:rsidR="00C143DD">
        <w:rPr>
          <w:rFonts w:ascii="Times New Roman" w:hAnsi="Times New Roman" w:cs="Times New Roman"/>
          <w:b/>
          <w:sz w:val="24"/>
          <w:szCs w:val="24"/>
        </w:rPr>
        <w:t>6</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paragrahvi 32 lõiget 1 täiendatakse punktiga 5</w:t>
      </w:r>
      <w:r w:rsidRPr="005A2C05">
        <w:rPr>
          <w:rFonts w:ascii="Times New Roman" w:hAnsi="Times New Roman" w:cs="Times New Roman"/>
          <w:bCs/>
          <w:sz w:val="24"/>
          <w:szCs w:val="24"/>
          <w:vertAlign w:val="superscript"/>
        </w:rPr>
        <w:t>1</w:t>
      </w:r>
      <w:r w:rsidRPr="005A2C05">
        <w:rPr>
          <w:rFonts w:ascii="Times New Roman" w:hAnsi="Times New Roman" w:cs="Times New Roman"/>
          <w:bCs/>
          <w:sz w:val="24"/>
          <w:szCs w:val="24"/>
        </w:rPr>
        <w:t xml:space="preserve"> järgmises sõnastuses:</w:t>
      </w:r>
    </w:p>
    <w:p w14:paraId="43C74BC3" w14:textId="77777777" w:rsidR="00FE7D8B" w:rsidRPr="005A2C05" w:rsidRDefault="00FE7D8B" w:rsidP="00FE7D8B">
      <w:pPr>
        <w:shd w:val="clear" w:color="auto" w:fill="FFFFFF"/>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„(5</w:t>
      </w:r>
      <w:r w:rsidRPr="005A2C05">
        <w:rPr>
          <w:rFonts w:ascii="Times New Roman" w:hAnsi="Times New Roman" w:cs="Times New Roman"/>
          <w:bCs/>
          <w:sz w:val="24"/>
          <w:szCs w:val="24"/>
          <w:vertAlign w:val="superscript"/>
        </w:rPr>
        <w:t>1</w:t>
      </w:r>
      <w:r w:rsidRPr="005A2C05">
        <w:rPr>
          <w:rFonts w:ascii="Times New Roman" w:hAnsi="Times New Roman" w:cs="Times New Roman"/>
          <w:bCs/>
          <w:sz w:val="24"/>
          <w:szCs w:val="24"/>
        </w:rPr>
        <w:t>) tegevusloa, sealhulgas krediidiasutuse tegevusloa taotluse esitamise otsustamine;“;</w:t>
      </w:r>
    </w:p>
    <w:p w14:paraId="4FB263A9" w14:textId="77777777" w:rsidR="00FE7D8B" w:rsidRPr="005A2C05" w:rsidRDefault="00FE7D8B" w:rsidP="00FE7D8B">
      <w:pPr>
        <w:shd w:val="clear" w:color="auto" w:fill="FFFFFF"/>
        <w:spacing w:after="0" w:line="240" w:lineRule="auto"/>
        <w:jc w:val="both"/>
        <w:rPr>
          <w:rFonts w:ascii="Times New Roman" w:hAnsi="Times New Roman" w:cs="Times New Roman"/>
          <w:bCs/>
          <w:sz w:val="24"/>
          <w:szCs w:val="24"/>
        </w:rPr>
      </w:pPr>
    </w:p>
    <w:p w14:paraId="09A632D9" w14:textId="4C95C2E0" w:rsidR="00FE7D8B" w:rsidRPr="005A2C05" w:rsidRDefault="00FE7D8B" w:rsidP="00FE7D8B">
      <w:pPr>
        <w:shd w:val="clear" w:color="auto" w:fill="FFFFFF"/>
        <w:spacing w:after="0" w:line="240" w:lineRule="auto"/>
        <w:jc w:val="both"/>
        <w:rPr>
          <w:rFonts w:ascii="Times New Roman" w:eastAsia="Times New Roman" w:hAnsi="Times New Roman" w:cs="Times New Roman"/>
          <w:bCs/>
          <w:sz w:val="24"/>
          <w:szCs w:val="24"/>
          <w:lang w:eastAsia="en-GB"/>
        </w:rPr>
      </w:pPr>
      <w:r w:rsidRPr="005A2C05">
        <w:rPr>
          <w:rFonts w:ascii="Times New Roman" w:eastAsia="Times New Roman" w:hAnsi="Times New Roman" w:cs="Times New Roman"/>
          <w:b/>
          <w:sz w:val="24"/>
          <w:szCs w:val="24"/>
          <w:lang w:eastAsia="en-GB"/>
        </w:rPr>
        <w:t>4</w:t>
      </w:r>
      <w:r w:rsidR="00C143DD">
        <w:rPr>
          <w:rFonts w:ascii="Times New Roman" w:eastAsia="Times New Roman" w:hAnsi="Times New Roman" w:cs="Times New Roman"/>
          <w:b/>
          <w:sz w:val="24"/>
          <w:szCs w:val="24"/>
          <w:lang w:eastAsia="en-GB"/>
        </w:rPr>
        <w:t>7</w:t>
      </w:r>
      <w:r w:rsidRPr="005A2C05">
        <w:rPr>
          <w:rFonts w:ascii="Times New Roman" w:eastAsia="Times New Roman" w:hAnsi="Times New Roman" w:cs="Times New Roman"/>
          <w:b/>
          <w:sz w:val="24"/>
          <w:szCs w:val="24"/>
          <w:lang w:eastAsia="en-GB"/>
        </w:rPr>
        <w:t>)</w:t>
      </w:r>
      <w:r w:rsidRPr="005A2C05">
        <w:rPr>
          <w:rFonts w:ascii="Times New Roman" w:eastAsia="Times New Roman" w:hAnsi="Times New Roman" w:cs="Times New Roman"/>
          <w:bCs/>
          <w:sz w:val="24"/>
          <w:szCs w:val="24"/>
          <w:lang w:eastAsia="en-GB"/>
        </w:rPr>
        <w:t xml:space="preserve"> paragrahvi 32 lõike 1 punkt 7 tunnistatakse kehtetuks;</w:t>
      </w:r>
    </w:p>
    <w:p w14:paraId="47F96A40" w14:textId="77777777" w:rsidR="00FE7D8B" w:rsidRPr="005A2C05" w:rsidRDefault="00FE7D8B" w:rsidP="00FE7D8B">
      <w:pPr>
        <w:pStyle w:val="Loendilik"/>
        <w:shd w:val="clear" w:color="auto" w:fill="FFFFFF"/>
        <w:spacing w:after="0" w:line="240" w:lineRule="auto"/>
        <w:ind w:left="426"/>
        <w:jc w:val="both"/>
        <w:rPr>
          <w:rFonts w:ascii="Times New Roman" w:eastAsia="Times New Roman" w:hAnsi="Times New Roman" w:cs="Times New Roman"/>
          <w:bCs/>
          <w:sz w:val="24"/>
          <w:szCs w:val="24"/>
          <w:lang w:val="et-EE" w:eastAsia="en-GB"/>
        </w:rPr>
      </w:pPr>
    </w:p>
    <w:p w14:paraId="466DF4AA" w14:textId="4FF68865" w:rsidR="00FE7D8B" w:rsidRPr="005A2C05" w:rsidRDefault="00FE7D8B" w:rsidP="00FE7D8B">
      <w:pPr>
        <w:shd w:val="clear" w:color="auto" w:fill="FFFFFF"/>
        <w:spacing w:after="0" w:line="240" w:lineRule="auto"/>
        <w:jc w:val="both"/>
        <w:rPr>
          <w:rFonts w:ascii="Times New Roman" w:eastAsia="Times New Roman" w:hAnsi="Times New Roman" w:cs="Times New Roman"/>
          <w:bCs/>
          <w:sz w:val="24"/>
          <w:szCs w:val="24"/>
          <w:lang w:eastAsia="en-GB"/>
        </w:rPr>
      </w:pPr>
      <w:r w:rsidRPr="005A2C05">
        <w:rPr>
          <w:rFonts w:ascii="Times New Roman" w:eastAsia="Times New Roman" w:hAnsi="Times New Roman" w:cs="Times New Roman"/>
          <w:b/>
          <w:sz w:val="24"/>
          <w:szCs w:val="24"/>
          <w:lang w:eastAsia="en-GB"/>
        </w:rPr>
        <w:t>4</w:t>
      </w:r>
      <w:r w:rsidR="00C143DD">
        <w:rPr>
          <w:rFonts w:ascii="Times New Roman" w:eastAsia="Times New Roman" w:hAnsi="Times New Roman" w:cs="Times New Roman"/>
          <w:b/>
          <w:sz w:val="24"/>
          <w:szCs w:val="24"/>
          <w:lang w:eastAsia="en-GB"/>
        </w:rPr>
        <w:t>8</w:t>
      </w:r>
      <w:r w:rsidRPr="005A2C05">
        <w:rPr>
          <w:rFonts w:ascii="Times New Roman" w:eastAsia="Times New Roman" w:hAnsi="Times New Roman" w:cs="Times New Roman"/>
          <w:b/>
          <w:sz w:val="24"/>
          <w:szCs w:val="24"/>
          <w:lang w:eastAsia="en-GB"/>
        </w:rPr>
        <w:t>)</w:t>
      </w:r>
      <w:r w:rsidRPr="005A2C05">
        <w:rPr>
          <w:rFonts w:ascii="Times New Roman" w:eastAsia="Times New Roman" w:hAnsi="Times New Roman" w:cs="Times New Roman"/>
          <w:bCs/>
          <w:sz w:val="24"/>
          <w:szCs w:val="24"/>
          <w:lang w:eastAsia="en-GB"/>
        </w:rPr>
        <w:t xml:space="preserve"> paragrahvi 32 täiendatakse lõikega 3 järgmises sõnastuses:</w:t>
      </w:r>
    </w:p>
    <w:p w14:paraId="034FE851" w14:textId="77777777" w:rsidR="00FE7D8B" w:rsidRPr="005A2C05" w:rsidRDefault="00FE7D8B" w:rsidP="00FE7D8B">
      <w:pPr>
        <w:shd w:val="clear" w:color="auto" w:fill="FFFFFF"/>
        <w:spacing w:after="0" w:line="240" w:lineRule="auto"/>
        <w:jc w:val="both"/>
        <w:rPr>
          <w:rFonts w:ascii="Times New Roman" w:eastAsia="Times New Roman" w:hAnsi="Times New Roman" w:cs="Times New Roman"/>
          <w:bCs/>
          <w:sz w:val="24"/>
          <w:szCs w:val="24"/>
          <w:lang w:eastAsia="en-GB"/>
        </w:rPr>
      </w:pPr>
      <w:r w:rsidRPr="005A2C05">
        <w:rPr>
          <w:rFonts w:ascii="Times New Roman" w:eastAsia="Times New Roman" w:hAnsi="Times New Roman" w:cs="Times New Roman"/>
          <w:bCs/>
          <w:sz w:val="24"/>
          <w:szCs w:val="24"/>
          <w:lang w:eastAsia="en-GB"/>
        </w:rPr>
        <w:t>„(3) Hoiu-laenuühistu üldkoosoleku pädevuse võib täielikult või osaliselt üle anda volinike koosolekule üksnes kooskõlas käesoleva seaduse §-ga 32</w:t>
      </w:r>
      <w:r w:rsidRPr="005A2C05">
        <w:rPr>
          <w:rFonts w:ascii="Times New Roman" w:eastAsia="Times New Roman" w:hAnsi="Times New Roman" w:cs="Times New Roman"/>
          <w:bCs/>
          <w:sz w:val="24"/>
          <w:szCs w:val="24"/>
          <w:vertAlign w:val="superscript"/>
          <w:lang w:eastAsia="en-GB"/>
        </w:rPr>
        <w:t>4</w:t>
      </w:r>
      <w:r w:rsidRPr="005A2C05">
        <w:rPr>
          <w:rFonts w:ascii="Times New Roman" w:eastAsia="Times New Roman" w:hAnsi="Times New Roman" w:cs="Times New Roman"/>
          <w:bCs/>
          <w:sz w:val="24"/>
          <w:szCs w:val="24"/>
          <w:lang w:eastAsia="en-GB"/>
        </w:rPr>
        <w:t>.“;</w:t>
      </w:r>
    </w:p>
    <w:p w14:paraId="2B9014A3" w14:textId="77777777" w:rsidR="00FE7D8B" w:rsidRPr="005A2C05" w:rsidRDefault="00FE7D8B" w:rsidP="00FE7D8B">
      <w:pPr>
        <w:spacing w:after="0" w:line="240" w:lineRule="auto"/>
        <w:jc w:val="both"/>
        <w:rPr>
          <w:rFonts w:ascii="Times New Roman" w:hAnsi="Times New Roman" w:cs="Times New Roman"/>
          <w:bCs/>
          <w:sz w:val="24"/>
          <w:szCs w:val="24"/>
        </w:rPr>
      </w:pPr>
    </w:p>
    <w:p w14:paraId="5174874F" w14:textId="5F1CA208"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
          <w:sz w:val="24"/>
          <w:szCs w:val="24"/>
        </w:rPr>
        <w:t>4</w:t>
      </w:r>
      <w:r w:rsidR="00C143DD">
        <w:rPr>
          <w:rFonts w:ascii="Times New Roman" w:hAnsi="Times New Roman" w:cs="Times New Roman"/>
          <w:b/>
          <w:sz w:val="24"/>
          <w:szCs w:val="24"/>
        </w:rPr>
        <w:t>9</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seadust</w:t>
      </w:r>
      <w:r w:rsidRPr="005A2C05">
        <w:rPr>
          <w:rFonts w:ascii="Times New Roman" w:hAnsi="Times New Roman" w:cs="Times New Roman"/>
          <w:sz w:val="24"/>
          <w:szCs w:val="24"/>
        </w:rPr>
        <w:t xml:space="preserve"> </w:t>
      </w:r>
      <w:bookmarkStart w:id="11" w:name="_Hlk147837025"/>
      <w:r w:rsidRPr="005A2C05">
        <w:rPr>
          <w:rFonts w:ascii="Times New Roman" w:hAnsi="Times New Roman" w:cs="Times New Roman"/>
          <w:sz w:val="24"/>
          <w:szCs w:val="24"/>
        </w:rPr>
        <w:t>täiendatakse §-dega 32</w:t>
      </w:r>
      <w:r w:rsidRPr="005A2C05">
        <w:rPr>
          <w:rFonts w:ascii="Times New Roman" w:hAnsi="Times New Roman" w:cs="Times New Roman"/>
          <w:sz w:val="24"/>
          <w:szCs w:val="24"/>
          <w:vertAlign w:val="superscript"/>
        </w:rPr>
        <w:t>1</w:t>
      </w:r>
      <w:r w:rsidRPr="005A2C05">
        <w:rPr>
          <w:rFonts w:ascii="Times New Roman" w:hAnsi="Times New Roman" w:cs="Times New Roman"/>
          <w:sz w:val="24"/>
          <w:szCs w:val="24"/>
        </w:rPr>
        <w:t>–32</w:t>
      </w:r>
      <w:r w:rsidRPr="005A2C05">
        <w:rPr>
          <w:rFonts w:ascii="Times New Roman" w:hAnsi="Times New Roman" w:cs="Times New Roman"/>
          <w:sz w:val="24"/>
          <w:szCs w:val="24"/>
          <w:vertAlign w:val="superscript"/>
        </w:rPr>
        <w:t>5</w:t>
      </w:r>
      <w:r w:rsidRPr="005A2C05">
        <w:rPr>
          <w:rFonts w:ascii="Times New Roman" w:hAnsi="Times New Roman" w:cs="Times New Roman"/>
          <w:sz w:val="24"/>
          <w:szCs w:val="24"/>
        </w:rPr>
        <w:t xml:space="preserve"> järgmises </w:t>
      </w:r>
      <w:bookmarkEnd w:id="11"/>
      <w:r w:rsidRPr="005A2C05">
        <w:rPr>
          <w:rFonts w:ascii="Times New Roman" w:hAnsi="Times New Roman" w:cs="Times New Roman"/>
          <w:sz w:val="24"/>
          <w:szCs w:val="24"/>
        </w:rPr>
        <w:t>sõnastuses:</w:t>
      </w:r>
    </w:p>
    <w:p w14:paraId="7E77C739" w14:textId="77777777" w:rsidR="00FE7D8B" w:rsidRPr="005A2C05" w:rsidRDefault="00FE7D8B" w:rsidP="00FE7D8B">
      <w:pPr>
        <w:pStyle w:val="Pealkiri3"/>
        <w:shd w:val="clear" w:color="auto" w:fill="FFFFFF"/>
        <w:spacing w:before="0" w:line="240" w:lineRule="auto"/>
        <w:jc w:val="both"/>
        <w:rPr>
          <w:rFonts w:ascii="Times New Roman" w:hAnsi="Times New Roman" w:cs="Times New Roman"/>
          <w:b/>
          <w:bCs/>
          <w:color w:val="000000"/>
          <w:lang w:val="et-EE"/>
        </w:rPr>
      </w:pPr>
      <w:r w:rsidRPr="005A2C05">
        <w:rPr>
          <w:rStyle w:val="Tugev"/>
          <w:rFonts w:ascii="Times New Roman" w:hAnsi="Times New Roman" w:cs="Times New Roman"/>
          <w:color w:val="000000"/>
          <w:bdr w:val="none" w:sz="0" w:space="0" w:color="auto" w:frame="1"/>
          <w:lang w:val="et-EE"/>
        </w:rPr>
        <w:t>„§ 32</w:t>
      </w:r>
      <w:r w:rsidRPr="005A2C05">
        <w:rPr>
          <w:rStyle w:val="Tugev"/>
          <w:rFonts w:ascii="Times New Roman" w:hAnsi="Times New Roman" w:cs="Times New Roman"/>
          <w:color w:val="000000"/>
          <w:bdr w:val="none" w:sz="0" w:space="0" w:color="auto" w:frame="1"/>
          <w:vertAlign w:val="superscript"/>
          <w:lang w:val="et-EE"/>
        </w:rPr>
        <w:t>1</w:t>
      </w:r>
      <w:r w:rsidRPr="005A2C05">
        <w:rPr>
          <w:rStyle w:val="Tugev"/>
          <w:rFonts w:ascii="Times New Roman" w:hAnsi="Times New Roman" w:cs="Times New Roman"/>
          <w:color w:val="000000"/>
          <w:bdr w:val="none" w:sz="0" w:space="0" w:color="auto" w:frame="1"/>
          <w:lang w:val="et-EE"/>
        </w:rPr>
        <w:t>.</w:t>
      </w:r>
      <w:bookmarkStart w:id="12" w:name="para40b1"/>
      <w:r w:rsidRPr="005A2C05">
        <w:rPr>
          <w:rFonts w:ascii="Times New Roman" w:hAnsi="Times New Roman" w:cs="Times New Roman"/>
          <w:b/>
          <w:bCs/>
          <w:color w:val="0061AA"/>
          <w:bdr w:val="none" w:sz="0" w:space="0" w:color="auto" w:frame="1"/>
          <w:lang w:val="et-EE"/>
        </w:rPr>
        <w:t> </w:t>
      </w:r>
      <w:bookmarkEnd w:id="12"/>
      <w:r w:rsidRPr="005A2C05">
        <w:rPr>
          <w:rFonts w:ascii="Times New Roman" w:hAnsi="Times New Roman" w:cs="Times New Roman"/>
          <w:b/>
          <w:bCs/>
          <w:color w:val="000000"/>
          <w:lang w:val="et-EE"/>
        </w:rPr>
        <w:t>Üldkoosoleku kokkukutsumine ja päevakord</w:t>
      </w:r>
    </w:p>
    <w:p w14:paraId="5422DAA1" w14:textId="77777777" w:rsidR="00FE7D8B" w:rsidRPr="005A2C05" w:rsidRDefault="00FE7D8B" w:rsidP="00FE7D8B">
      <w:pPr>
        <w:pStyle w:val="Normaallaadveeb"/>
        <w:shd w:val="clear" w:color="auto" w:fill="FFFFFF"/>
        <w:spacing w:before="0" w:beforeAutospacing="0" w:after="0" w:afterAutospacing="0"/>
        <w:jc w:val="both"/>
        <w:rPr>
          <w:color w:val="202020"/>
          <w:lang w:val="et-EE"/>
        </w:rPr>
      </w:pPr>
      <w:r w:rsidRPr="005A2C05">
        <w:rPr>
          <w:color w:val="202020"/>
          <w:lang w:val="et-EE"/>
        </w:rPr>
        <w:t>(1) Üldkoosoleku päevakorrale kohaldatakse tulundusühistuseaduse §-s 40</w:t>
      </w:r>
      <w:r w:rsidRPr="005A2C05">
        <w:rPr>
          <w:color w:val="202020"/>
          <w:vertAlign w:val="superscript"/>
          <w:lang w:val="et-EE"/>
        </w:rPr>
        <w:t>1</w:t>
      </w:r>
      <w:r w:rsidRPr="005A2C05">
        <w:rPr>
          <w:color w:val="202020"/>
          <w:lang w:val="et-EE"/>
        </w:rPr>
        <w:t xml:space="preserve"> sätestatut, kui käesolevas paragrahvis ei ole sätestatud teisiti. </w:t>
      </w:r>
    </w:p>
    <w:p w14:paraId="582A3551"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color w:val="202020"/>
          <w:sz w:val="24"/>
          <w:szCs w:val="24"/>
        </w:rPr>
        <w:t xml:space="preserve">(2) </w:t>
      </w:r>
      <w:r w:rsidRPr="005A2C05">
        <w:rPr>
          <w:rFonts w:ascii="Times New Roman" w:hAnsi="Times New Roman" w:cs="Times New Roman"/>
          <w:sz w:val="24"/>
          <w:szCs w:val="24"/>
        </w:rPr>
        <w:t>Juhatus peab erakorralise üldkoosoleku kokku kutsuma, kui:</w:t>
      </w:r>
    </w:p>
    <w:p w14:paraId="664C54AB"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1) ilmneb, et hoiu-laenuühistu netovara suurus ei vasta käesoleva seaduse § 22 lõike 3 teises lauses sätestatule;</w:t>
      </w:r>
    </w:p>
    <w:p w14:paraId="195901B6"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2) ilmneb, et hoiu-laenuühistu ei suuda täita käesoleva seaduse §-s 27</w:t>
      </w:r>
      <w:r w:rsidRPr="005A2C05">
        <w:rPr>
          <w:rFonts w:ascii="Times New Roman" w:hAnsi="Times New Roman" w:cs="Times New Roman"/>
          <w:sz w:val="24"/>
          <w:szCs w:val="24"/>
          <w:vertAlign w:val="superscript"/>
        </w:rPr>
        <w:t>1</w:t>
      </w:r>
      <w:r w:rsidRPr="005A2C05">
        <w:rPr>
          <w:rFonts w:ascii="Times New Roman" w:hAnsi="Times New Roman" w:cs="Times New Roman"/>
          <w:sz w:val="24"/>
          <w:szCs w:val="24"/>
        </w:rPr>
        <w:t xml:space="preserve"> sätestatud nõudeid;</w:t>
      </w:r>
    </w:p>
    <w:p w14:paraId="06A35194"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3) seda nõuab vähemalt üks kümnendik liikmetest või volinikest;</w:t>
      </w:r>
    </w:p>
    <w:p w14:paraId="427D3F8E"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4) seda nõuab nõukogu;</w:t>
      </w:r>
    </w:p>
    <w:p w14:paraId="59FC0B8B"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lastRenderedPageBreak/>
        <w:t>5) seda nõuab revisjonikomisjoni liige või audiitor.</w:t>
      </w:r>
    </w:p>
    <w:p w14:paraId="3553AEFC" w14:textId="341455B2" w:rsidR="00FE7D8B" w:rsidRPr="005A2C05" w:rsidRDefault="00FE7D8B" w:rsidP="00FE7D8B">
      <w:pPr>
        <w:pStyle w:val="Normaallaadveeb"/>
        <w:shd w:val="clear" w:color="auto" w:fill="FFFFFF"/>
        <w:spacing w:before="0" w:beforeAutospacing="0" w:after="0" w:afterAutospacing="0"/>
        <w:jc w:val="both"/>
        <w:rPr>
          <w:color w:val="202020"/>
          <w:lang w:val="et-EE"/>
        </w:rPr>
      </w:pPr>
      <w:r w:rsidRPr="005A2C05">
        <w:rPr>
          <w:color w:val="202020"/>
          <w:lang w:val="et-EE"/>
        </w:rPr>
        <w:t xml:space="preserve">(3) Vähemalt kümme hoiu-laenuühistu liiget võivad nõuda täiendavate küsimuste võtmist </w:t>
      </w:r>
      <w:r w:rsidR="00B00B77">
        <w:rPr>
          <w:color w:val="202020"/>
          <w:lang w:val="et-EE"/>
        </w:rPr>
        <w:t xml:space="preserve">üldkoosoleku </w:t>
      </w:r>
      <w:r w:rsidRPr="005A2C05">
        <w:rPr>
          <w:color w:val="202020"/>
          <w:lang w:val="et-EE"/>
        </w:rPr>
        <w:t>päevakorda. Iga täiendava küsimuse kohta tuleb esitada põhjendus.</w:t>
      </w:r>
    </w:p>
    <w:p w14:paraId="666CCB11" w14:textId="77777777" w:rsidR="00FE7D8B" w:rsidRPr="005A2C05" w:rsidRDefault="00FE7D8B" w:rsidP="00FE7D8B">
      <w:pPr>
        <w:pStyle w:val="Normaallaadveeb"/>
        <w:shd w:val="clear" w:color="auto" w:fill="FFFFFF"/>
        <w:spacing w:before="0" w:beforeAutospacing="0" w:after="0" w:afterAutospacing="0"/>
        <w:jc w:val="both"/>
        <w:rPr>
          <w:color w:val="202020"/>
          <w:lang w:val="et-EE"/>
        </w:rPr>
      </w:pPr>
    </w:p>
    <w:p w14:paraId="76B73CFD" w14:textId="6778EBAC" w:rsidR="00FE7D8B" w:rsidRPr="005A2C05" w:rsidRDefault="00FE7D8B" w:rsidP="00FE7D8B">
      <w:pPr>
        <w:spacing w:after="0" w:line="240" w:lineRule="auto"/>
        <w:jc w:val="both"/>
        <w:rPr>
          <w:rFonts w:ascii="Times New Roman" w:hAnsi="Times New Roman" w:cs="Times New Roman"/>
          <w:b/>
          <w:sz w:val="24"/>
          <w:szCs w:val="24"/>
        </w:rPr>
      </w:pPr>
      <w:r w:rsidRPr="005A2C05">
        <w:rPr>
          <w:rFonts w:ascii="Times New Roman" w:hAnsi="Times New Roman" w:cs="Times New Roman"/>
          <w:b/>
          <w:sz w:val="24"/>
          <w:szCs w:val="24"/>
        </w:rPr>
        <w:t>§ 32</w:t>
      </w:r>
      <w:r w:rsidRPr="005A2C05">
        <w:rPr>
          <w:rFonts w:ascii="Times New Roman" w:hAnsi="Times New Roman" w:cs="Times New Roman"/>
          <w:b/>
          <w:sz w:val="24"/>
          <w:szCs w:val="24"/>
          <w:vertAlign w:val="superscript"/>
        </w:rPr>
        <w:t>2</w:t>
      </w:r>
      <w:r w:rsidRPr="005A2C05">
        <w:rPr>
          <w:rFonts w:ascii="Times New Roman" w:hAnsi="Times New Roman" w:cs="Times New Roman"/>
          <w:b/>
          <w:sz w:val="24"/>
          <w:szCs w:val="24"/>
        </w:rPr>
        <w:t xml:space="preserve">. </w:t>
      </w:r>
      <w:r w:rsidR="00B00B77">
        <w:rPr>
          <w:rFonts w:ascii="Times New Roman" w:hAnsi="Times New Roman" w:cs="Times New Roman"/>
          <w:b/>
          <w:sz w:val="24"/>
          <w:szCs w:val="24"/>
        </w:rPr>
        <w:t>Erakorraline üldkoosolek v</w:t>
      </w:r>
      <w:r w:rsidRPr="005A2C05">
        <w:rPr>
          <w:rFonts w:ascii="Times New Roman" w:hAnsi="Times New Roman" w:cs="Times New Roman"/>
          <w:b/>
          <w:sz w:val="24"/>
          <w:szCs w:val="24"/>
        </w:rPr>
        <w:t>ara vähenemi</w:t>
      </w:r>
      <w:r w:rsidR="00B00B77">
        <w:rPr>
          <w:rFonts w:ascii="Times New Roman" w:hAnsi="Times New Roman" w:cs="Times New Roman"/>
          <w:b/>
          <w:sz w:val="24"/>
          <w:szCs w:val="24"/>
        </w:rPr>
        <w:t>se korral</w:t>
      </w:r>
    </w:p>
    <w:p w14:paraId="6EABB2BD"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(1) Käesoleva seaduse § 32</w:t>
      </w:r>
      <w:r w:rsidRPr="005A2C05">
        <w:rPr>
          <w:rFonts w:ascii="Times New Roman" w:hAnsi="Times New Roman" w:cs="Times New Roman"/>
          <w:bCs/>
          <w:sz w:val="24"/>
          <w:szCs w:val="24"/>
          <w:vertAlign w:val="superscript"/>
        </w:rPr>
        <w:t xml:space="preserve">1 </w:t>
      </w:r>
      <w:r w:rsidRPr="005A2C05">
        <w:rPr>
          <w:rFonts w:ascii="Times New Roman" w:hAnsi="Times New Roman" w:cs="Times New Roman"/>
          <w:bCs/>
          <w:sz w:val="24"/>
          <w:szCs w:val="24"/>
        </w:rPr>
        <w:t xml:space="preserve">lõike 2 punktis 1 või 2 sätestatud juhul peavad liikmed erakorralisel üldkoosolekul otsustama: </w:t>
      </w:r>
    </w:p>
    <w:p w14:paraId="4BF4EE2D"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 xml:space="preserve">1) osakapitali suurendamise, tingimusel et netovara suurus vastaks tegutsemise igal ajahetkel vähemalt osakapitalile; </w:t>
      </w:r>
    </w:p>
    <w:p w14:paraId="0E621562" w14:textId="7C9877F4"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2) muude abinõude tarvitusele võtmise, mille tulemusena hoiu-laenuühistu netovara suurus vastaks käesoleva seaduse § 22 lõike 3 teises lauses ning §-des 27, 27</w:t>
      </w:r>
      <w:r w:rsidRPr="005A2C05">
        <w:rPr>
          <w:rFonts w:ascii="Times New Roman" w:hAnsi="Times New Roman" w:cs="Times New Roman"/>
          <w:bCs/>
          <w:sz w:val="24"/>
          <w:szCs w:val="24"/>
          <w:vertAlign w:val="superscript"/>
        </w:rPr>
        <w:t>1</w:t>
      </w:r>
      <w:r w:rsidRPr="005A2C05">
        <w:rPr>
          <w:rFonts w:ascii="Times New Roman" w:hAnsi="Times New Roman" w:cs="Times New Roman"/>
          <w:bCs/>
          <w:sz w:val="24"/>
          <w:szCs w:val="24"/>
        </w:rPr>
        <w:t xml:space="preserve"> ja 28</w:t>
      </w:r>
      <w:r w:rsidR="0045642A">
        <w:rPr>
          <w:rFonts w:ascii="Times New Roman" w:hAnsi="Times New Roman" w:cs="Times New Roman"/>
          <w:bCs/>
          <w:sz w:val="24"/>
          <w:szCs w:val="24"/>
        </w:rPr>
        <w:t xml:space="preserve"> lõikes 9</w:t>
      </w:r>
      <w:r w:rsidRPr="005A2C05">
        <w:rPr>
          <w:rFonts w:ascii="Times New Roman" w:hAnsi="Times New Roman" w:cs="Times New Roman"/>
          <w:bCs/>
          <w:sz w:val="24"/>
          <w:szCs w:val="24"/>
        </w:rPr>
        <w:t xml:space="preserve"> sätestatud nõuetele;</w:t>
      </w:r>
    </w:p>
    <w:p w14:paraId="63DB0CB1"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3) hoiu-laenuühistu lõpetamise või ühinemise;</w:t>
      </w:r>
    </w:p>
    <w:p w14:paraId="6582D610"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4) pankrotiavalduse esitamise.</w:t>
      </w:r>
    </w:p>
    <w:p w14:paraId="675B1600"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(2) Hoiu-laenuühistu suhtes ei kohaldata tulundusühistuseaduse §-s 49 sätestatut.</w:t>
      </w:r>
    </w:p>
    <w:p w14:paraId="2C67F74F" w14:textId="77777777" w:rsidR="00FE7D8B" w:rsidRPr="005A2C05" w:rsidRDefault="00FE7D8B" w:rsidP="00FE7D8B">
      <w:pPr>
        <w:pStyle w:val="Normaallaadveeb"/>
        <w:shd w:val="clear" w:color="auto" w:fill="FFFFFF"/>
        <w:spacing w:before="0" w:beforeAutospacing="0" w:after="0" w:afterAutospacing="0"/>
        <w:jc w:val="both"/>
        <w:rPr>
          <w:b/>
          <w:bCs/>
          <w:color w:val="202020"/>
          <w:lang w:val="et-EE"/>
        </w:rPr>
      </w:pPr>
    </w:p>
    <w:p w14:paraId="2B876E76" w14:textId="77777777" w:rsidR="00FE7D8B" w:rsidRPr="005A2C05" w:rsidRDefault="00FE7D8B" w:rsidP="00FE7D8B">
      <w:pPr>
        <w:pStyle w:val="Normaallaadveeb"/>
        <w:shd w:val="clear" w:color="auto" w:fill="FFFFFF"/>
        <w:spacing w:before="0" w:beforeAutospacing="0" w:after="0" w:afterAutospacing="0"/>
        <w:jc w:val="both"/>
        <w:rPr>
          <w:b/>
          <w:bCs/>
          <w:color w:val="202020"/>
          <w:lang w:val="et-EE"/>
        </w:rPr>
      </w:pPr>
      <w:r w:rsidRPr="005A2C05">
        <w:rPr>
          <w:b/>
          <w:bCs/>
          <w:color w:val="202020"/>
          <w:lang w:val="et-EE"/>
        </w:rPr>
        <w:t>§ 32</w:t>
      </w:r>
      <w:r w:rsidRPr="005A2C05">
        <w:rPr>
          <w:b/>
          <w:bCs/>
          <w:color w:val="202020"/>
          <w:vertAlign w:val="superscript"/>
          <w:lang w:val="et-EE"/>
        </w:rPr>
        <w:t>3</w:t>
      </w:r>
      <w:r w:rsidRPr="005A2C05">
        <w:rPr>
          <w:b/>
          <w:bCs/>
          <w:color w:val="202020"/>
          <w:lang w:val="et-EE"/>
        </w:rPr>
        <w:t>. Erikontroll</w:t>
      </w:r>
    </w:p>
    <w:p w14:paraId="05A579C4" w14:textId="77777777" w:rsidR="00FE7D8B" w:rsidRPr="005A2C05" w:rsidRDefault="00FE7D8B" w:rsidP="00FE7D8B">
      <w:pPr>
        <w:pStyle w:val="Normaallaadveeb"/>
        <w:shd w:val="clear" w:color="auto" w:fill="FFFFFF"/>
        <w:spacing w:before="0" w:beforeAutospacing="0" w:after="0" w:afterAutospacing="0"/>
        <w:jc w:val="both"/>
        <w:rPr>
          <w:color w:val="202020"/>
          <w:lang w:val="et-EE"/>
        </w:rPr>
      </w:pPr>
      <w:r w:rsidRPr="005A2C05">
        <w:rPr>
          <w:color w:val="202020"/>
          <w:lang w:val="et-EE"/>
        </w:rPr>
        <w:t>(1) Hoiu-laenuühistu erikontrolli korraldamisele kohaldatakse tulundusühistuseaduse §-s 71 sätestatut, kui käesolevas paragrahvis ei ole sätestatud teisiti.</w:t>
      </w:r>
    </w:p>
    <w:p w14:paraId="383CFFF6" w14:textId="77777777" w:rsidR="00FE7D8B" w:rsidRPr="005A2C05" w:rsidRDefault="00FE7D8B" w:rsidP="00FE7D8B">
      <w:pPr>
        <w:pStyle w:val="Normaallaadveeb"/>
        <w:shd w:val="clear" w:color="auto" w:fill="FFFFFF"/>
        <w:spacing w:before="0" w:beforeAutospacing="0" w:after="0" w:afterAutospacing="0"/>
        <w:jc w:val="both"/>
        <w:rPr>
          <w:color w:val="202020"/>
          <w:lang w:val="et-EE"/>
        </w:rPr>
      </w:pPr>
      <w:r w:rsidRPr="005A2C05">
        <w:rPr>
          <w:color w:val="202020"/>
          <w:lang w:val="et-EE"/>
        </w:rPr>
        <w:t>(2) Vähemalt kümme hoiu-laenuühistu liiget võivad nõuda hoiu-laenuühistu juhtimise või varalise seisundiga seotud küsimustes erikontrolli korraldamise otsustamist ja erikontrolli läbiviija määramist üldkoosoleku poolt.</w:t>
      </w:r>
    </w:p>
    <w:p w14:paraId="17345D35" w14:textId="77777777" w:rsidR="00FE7D8B" w:rsidRPr="005A2C05" w:rsidRDefault="00FE7D8B" w:rsidP="00FE7D8B">
      <w:pPr>
        <w:pStyle w:val="Normaallaadveeb"/>
        <w:shd w:val="clear" w:color="auto" w:fill="FFFFFF"/>
        <w:spacing w:before="0" w:beforeAutospacing="0" w:after="0" w:afterAutospacing="0"/>
        <w:jc w:val="both"/>
        <w:rPr>
          <w:color w:val="202020"/>
          <w:lang w:val="et-EE"/>
        </w:rPr>
      </w:pPr>
      <w:r w:rsidRPr="005A2C05">
        <w:rPr>
          <w:color w:val="202020"/>
          <w:shd w:val="clear" w:color="auto" w:fill="FFFFFF"/>
          <w:lang w:val="et-EE"/>
        </w:rPr>
        <w:t>(3) Kui üldkoosolek erikontrolli korraldamist ei otsusta, võib vähemalt üks kümnendik ühistu liikmetest nõuda erikontrolli korraldamise otsustamist ja erikontrolli läbiviija määramist kohtu poolt.</w:t>
      </w:r>
    </w:p>
    <w:p w14:paraId="4EE86FC1" w14:textId="77777777" w:rsidR="00FE7D8B" w:rsidRPr="005A2C05" w:rsidRDefault="00FE7D8B" w:rsidP="00FE7D8B">
      <w:pPr>
        <w:shd w:val="clear" w:color="auto" w:fill="FFFFFF"/>
        <w:spacing w:after="0" w:line="240" w:lineRule="auto"/>
        <w:contextualSpacing/>
        <w:jc w:val="both"/>
        <w:rPr>
          <w:rFonts w:ascii="Times New Roman" w:eastAsia="Times New Roman" w:hAnsi="Times New Roman" w:cs="Times New Roman"/>
          <w:sz w:val="24"/>
          <w:szCs w:val="24"/>
          <w:lang w:eastAsia="en-GB"/>
        </w:rPr>
      </w:pPr>
    </w:p>
    <w:p w14:paraId="46140D1D" w14:textId="2B7C74BB" w:rsidR="00FE7D8B" w:rsidRPr="005A2C05" w:rsidRDefault="00FE7D8B" w:rsidP="00FE7D8B">
      <w:pPr>
        <w:shd w:val="clear" w:color="auto" w:fill="FFFFFF"/>
        <w:spacing w:after="0" w:line="240" w:lineRule="auto"/>
        <w:contextualSpacing/>
        <w:jc w:val="both"/>
        <w:rPr>
          <w:rFonts w:ascii="Times New Roman" w:eastAsia="Times New Roman" w:hAnsi="Times New Roman" w:cs="Times New Roman"/>
          <w:sz w:val="24"/>
          <w:szCs w:val="24"/>
          <w:lang w:eastAsia="en-GB"/>
        </w:rPr>
      </w:pPr>
      <w:r w:rsidRPr="005A2C05">
        <w:rPr>
          <w:rFonts w:ascii="Times New Roman" w:eastAsia="Times New Roman" w:hAnsi="Times New Roman" w:cs="Times New Roman"/>
          <w:b/>
          <w:sz w:val="24"/>
          <w:szCs w:val="24"/>
          <w:lang w:eastAsia="en-GB"/>
        </w:rPr>
        <w:t>§ 32</w:t>
      </w:r>
      <w:r w:rsidRPr="005A2C05">
        <w:rPr>
          <w:rFonts w:ascii="Times New Roman" w:eastAsia="Times New Roman" w:hAnsi="Times New Roman" w:cs="Times New Roman"/>
          <w:b/>
          <w:sz w:val="24"/>
          <w:szCs w:val="24"/>
          <w:vertAlign w:val="superscript"/>
          <w:lang w:eastAsia="en-GB"/>
        </w:rPr>
        <w:t>4</w:t>
      </w:r>
      <w:r w:rsidRPr="005A2C05">
        <w:rPr>
          <w:rFonts w:ascii="Times New Roman" w:eastAsia="Times New Roman" w:hAnsi="Times New Roman" w:cs="Times New Roman"/>
          <w:b/>
          <w:sz w:val="24"/>
          <w:szCs w:val="24"/>
          <w:lang w:eastAsia="en-GB"/>
        </w:rPr>
        <w:t>. Volinike</w:t>
      </w:r>
      <w:r w:rsidR="00B00B77">
        <w:rPr>
          <w:rFonts w:ascii="Times New Roman" w:eastAsia="Times New Roman" w:hAnsi="Times New Roman" w:cs="Times New Roman"/>
          <w:b/>
          <w:sz w:val="24"/>
          <w:szCs w:val="24"/>
          <w:lang w:eastAsia="en-GB"/>
        </w:rPr>
        <w:t xml:space="preserve"> valimine ja</w:t>
      </w:r>
      <w:r w:rsidRPr="005A2C05">
        <w:rPr>
          <w:rFonts w:ascii="Times New Roman" w:eastAsia="Times New Roman" w:hAnsi="Times New Roman" w:cs="Times New Roman"/>
          <w:b/>
          <w:sz w:val="24"/>
          <w:szCs w:val="24"/>
          <w:lang w:eastAsia="en-GB"/>
        </w:rPr>
        <w:t xml:space="preserve"> koosolek </w:t>
      </w:r>
    </w:p>
    <w:p w14:paraId="2B6AF2C4" w14:textId="77777777" w:rsidR="00F5354C" w:rsidRDefault="00FE7D8B" w:rsidP="00FE7D8B">
      <w:pPr>
        <w:pStyle w:val="Kommentaaritekst"/>
        <w:tabs>
          <w:tab w:val="left" w:pos="426"/>
        </w:tabs>
        <w:spacing w:after="0"/>
        <w:jc w:val="both"/>
        <w:rPr>
          <w:rFonts w:ascii="Times New Roman" w:hAnsi="Times New Roman" w:cs="Times New Roman"/>
          <w:sz w:val="24"/>
          <w:szCs w:val="24"/>
        </w:rPr>
      </w:pPr>
      <w:r w:rsidRPr="005A2C05">
        <w:rPr>
          <w:rFonts w:ascii="Times New Roman" w:hAnsi="Times New Roman" w:cs="Times New Roman"/>
          <w:sz w:val="24"/>
          <w:szCs w:val="24"/>
        </w:rPr>
        <w:t>(1) Kui hoiu-laenuühistul on vähemalt 200 liiget, võib hoiu-laenuühistu põhikirjaga ette näha, et üldkoosoleku pädevus antakse täielikult või osaliselt üle volinike koosolekule. Volinikud valib ja kutsub tagasi üldkoosolek.</w:t>
      </w:r>
    </w:p>
    <w:p w14:paraId="755CDE22" w14:textId="284565C7" w:rsidR="00F5354C" w:rsidRDefault="00FE7D8B" w:rsidP="00FE7D8B">
      <w:pPr>
        <w:pStyle w:val="Kommentaaritekst"/>
        <w:tabs>
          <w:tab w:val="left" w:pos="426"/>
        </w:tabs>
        <w:spacing w:after="0"/>
        <w:jc w:val="both"/>
        <w:rPr>
          <w:rFonts w:ascii="Times New Roman" w:hAnsi="Times New Roman" w:cs="Times New Roman"/>
          <w:sz w:val="24"/>
          <w:szCs w:val="24"/>
        </w:rPr>
      </w:pPr>
      <w:r w:rsidRPr="005A2C05">
        <w:rPr>
          <w:rFonts w:ascii="Times New Roman" w:hAnsi="Times New Roman" w:cs="Times New Roman"/>
          <w:sz w:val="24"/>
          <w:szCs w:val="24"/>
        </w:rPr>
        <w:t xml:space="preserve">(2) </w:t>
      </w:r>
      <w:r w:rsidR="00B00B77">
        <w:rPr>
          <w:rFonts w:ascii="Times New Roman" w:hAnsi="Times New Roman" w:cs="Times New Roman"/>
          <w:sz w:val="24"/>
          <w:szCs w:val="24"/>
        </w:rPr>
        <w:t>H</w:t>
      </w:r>
      <w:r w:rsidRPr="005A2C05">
        <w:rPr>
          <w:rFonts w:ascii="Times New Roman" w:hAnsi="Times New Roman" w:cs="Times New Roman"/>
          <w:sz w:val="24"/>
          <w:szCs w:val="24"/>
        </w:rPr>
        <w:t>oiu-laenuühistul olema vähemalt 20 volinikku. Ühe voliniku võib valida kuni 25 liikme kohta.</w:t>
      </w:r>
    </w:p>
    <w:p w14:paraId="0A47EEC0" w14:textId="06C2AFCC" w:rsidR="00FE7D8B" w:rsidRPr="005A2C05" w:rsidRDefault="00FE7D8B" w:rsidP="00FE7D8B">
      <w:pPr>
        <w:pStyle w:val="Kommentaaritekst"/>
        <w:tabs>
          <w:tab w:val="left" w:pos="426"/>
        </w:tabs>
        <w:spacing w:after="0"/>
        <w:jc w:val="both"/>
        <w:rPr>
          <w:rFonts w:ascii="Times New Roman" w:hAnsi="Times New Roman" w:cs="Times New Roman"/>
          <w:sz w:val="24"/>
          <w:szCs w:val="24"/>
        </w:rPr>
      </w:pPr>
      <w:r w:rsidRPr="005A2C05">
        <w:rPr>
          <w:rFonts w:ascii="Times New Roman" w:hAnsi="Times New Roman" w:cs="Times New Roman"/>
          <w:sz w:val="24"/>
          <w:szCs w:val="24"/>
        </w:rPr>
        <w:t xml:space="preserve">(3) Hoiu-laenuühistu volinik peab olema hoiu-laenuühistu liige, kes ei tohi olla hoiu-laenuühistu juhatuse liige, nõukogu liige, laenukomitee liige, audiitor, pankrotivõlgnik </w:t>
      </w:r>
      <w:bookmarkStart w:id="13" w:name="_Hlk110007197"/>
      <w:r w:rsidRPr="005A2C05">
        <w:rPr>
          <w:rFonts w:ascii="Times New Roman" w:hAnsi="Times New Roman" w:cs="Times New Roman"/>
          <w:sz w:val="24"/>
          <w:szCs w:val="24"/>
        </w:rPr>
        <w:t>ega isik, kelle varasem tegevus või tegevusetus on põhjustanud äriühingu pankroti või sundlikvideerimise või tegevusloa tühistamise või kellelt on seaduse alusel ära võetud õigus olla ettevõtja</w:t>
      </w:r>
      <w:bookmarkEnd w:id="13"/>
      <w:r w:rsidRPr="005A2C05">
        <w:rPr>
          <w:rFonts w:ascii="Times New Roman" w:hAnsi="Times New Roman" w:cs="Times New Roman"/>
          <w:sz w:val="24"/>
          <w:szCs w:val="24"/>
        </w:rPr>
        <w:t>.</w:t>
      </w:r>
    </w:p>
    <w:p w14:paraId="049EEDBB" w14:textId="77777777" w:rsidR="00FE7D8B" w:rsidRPr="005A2C05" w:rsidRDefault="00FE7D8B" w:rsidP="00FE7D8B">
      <w:pPr>
        <w:shd w:val="clear" w:color="auto" w:fill="FFFFFF"/>
        <w:tabs>
          <w:tab w:val="left" w:pos="426"/>
        </w:tabs>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(4) Põhikirja säte või tehing, mis on vastuolus käesolevas paragrahvis sätestatuga, on tühine.</w:t>
      </w:r>
    </w:p>
    <w:p w14:paraId="6012D854" w14:textId="77777777" w:rsidR="00FE7D8B" w:rsidRPr="005A2C05" w:rsidRDefault="00FE7D8B" w:rsidP="00FE7D8B">
      <w:pPr>
        <w:spacing w:after="0" w:line="240" w:lineRule="auto"/>
        <w:jc w:val="both"/>
        <w:rPr>
          <w:rFonts w:ascii="Times New Roman" w:hAnsi="Times New Roman" w:cs="Times New Roman"/>
          <w:b/>
          <w:sz w:val="24"/>
          <w:szCs w:val="24"/>
        </w:rPr>
      </w:pPr>
      <w:r w:rsidRPr="005A2C05">
        <w:rPr>
          <w:rFonts w:ascii="Times New Roman" w:hAnsi="Times New Roman" w:cs="Times New Roman"/>
          <w:b/>
          <w:sz w:val="24"/>
          <w:szCs w:val="24"/>
        </w:rPr>
        <w:br/>
        <w:t>§ 32</w:t>
      </w:r>
      <w:r w:rsidRPr="005A2C05">
        <w:rPr>
          <w:rFonts w:ascii="Times New Roman" w:hAnsi="Times New Roman" w:cs="Times New Roman"/>
          <w:b/>
          <w:sz w:val="24"/>
          <w:szCs w:val="24"/>
          <w:vertAlign w:val="superscript"/>
        </w:rPr>
        <w:t>5</w:t>
      </w:r>
      <w:r w:rsidRPr="005A2C05">
        <w:rPr>
          <w:rFonts w:ascii="Times New Roman" w:hAnsi="Times New Roman" w:cs="Times New Roman"/>
          <w:b/>
          <w:sz w:val="24"/>
          <w:szCs w:val="24"/>
        </w:rPr>
        <w:t>. Hoiu-laenuühistu nõukogu</w:t>
      </w:r>
    </w:p>
    <w:p w14:paraId="4E01ED99" w14:textId="77777777" w:rsidR="00FE7D8B" w:rsidRPr="005A2C05" w:rsidRDefault="00FE7D8B" w:rsidP="00FE7D8B">
      <w:pPr>
        <w:pStyle w:val="Loendilik"/>
        <w:tabs>
          <w:tab w:val="left" w:pos="426"/>
        </w:tabs>
        <w:spacing w:after="0" w:line="240" w:lineRule="auto"/>
        <w:ind w:left="0"/>
        <w:jc w:val="both"/>
        <w:rPr>
          <w:rFonts w:ascii="Times New Roman" w:hAnsi="Times New Roman" w:cs="Times New Roman"/>
          <w:sz w:val="24"/>
          <w:szCs w:val="24"/>
          <w:lang w:val="et-EE"/>
        </w:rPr>
      </w:pPr>
      <w:r w:rsidRPr="005A2C05">
        <w:rPr>
          <w:rFonts w:ascii="Times New Roman" w:hAnsi="Times New Roman" w:cs="Times New Roman"/>
          <w:sz w:val="24"/>
          <w:szCs w:val="24"/>
          <w:lang w:val="et-EE"/>
        </w:rPr>
        <w:t>(1) Hoiu-laenuühistu n</w:t>
      </w:r>
      <w:r w:rsidRPr="005A2C05">
        <w:rPr>
          <w:rFonts w:ascii="Times New Roman" w:hAnsi="Times New Roman" w:cs="Times New Roman"/>
          <w:color w:val="202020"/>
          <w:sz w:val="24"/>
          <w:szCs w:val="24"/>
          <w:shd w:val="clear" w:color="auto" w:fill="FFFFFF"/>
          <w:lang w:val="et-EE"/>
        </w:rPr>
        <w:t>õukogu planeerib hoiu-laenuühistu tegevust, korraldab juhtimist ja teostab kontrolli juhatuse tegevuse üle. Kontrolli tulemused teeb nõukogu teatavaks üldkoosolekule ja volinike koosolekule selle olemasolu korral.</w:t>
      </w:r>
    </w:p>
    <w:p w14:paraId="3B04F3AE" w14:textId="77777777" w:rsidR="00FE7D8B" w:rsidRPr="005A2C05" w:rsidRDefault="00FE7D8B" w:rsidP="00FE7D8B">
      <w:pPr>
        <w:pStyle w:val="Loendilik"/>
        <w:tabs>
          <w:tab w:val="left" w:pos="426"/>
        </w:tabs>
        <w:spacing w:after="0" w:line="240" w:lineRule="auto"/>
        <w:ind w:left="0"/>
        <w:jc w:val="both"/>
        <w:rPr>
          <w:rFonts w:ascii="Times New Roman" w:hAnsi="Times New Roman" w:cs="Times New Roman"/>
          <w:sz w:val="24"/>
          <w:szCs w:val="24"/>
          <w:lang w:val="et-EE"/>
        </w:rPr>
      </w:pPr>
      <w:r w:rsidRPr="005A2C05">
        <w:rPr>
          <w:rFonts w:ascii="Times New Roman" w:hAnsi="Times New Roman" w:cs="Times New Roman"/>
          <w:sz w:val="24"/>
          <w:szCs w:val="24"/>
          <w:lang w:val="et-EE"/>
        </w:rPr>
        <w:t>(2) Hoiu-laenuühistu nõukogul on kolm liiget, kui põhikiri ei näe ette suuremat liikmete arvu. Nõukogu liige peab olema teovõimeline füüsiline isik.</w:t>
      </w:r>
    </w:p>
    <w:p w14:paraId="48051FAB" w14:textId="77777777" w:rsidR="00FE7D8B" w:rsidRPr="005A2C05" w:rsidRDefault="00FE7D8B" w:rsidP="00FE7D8B">
      <w:pPr>
        <w:pStyle w:val="Loendilik"/>
        <w:tabs>
          <w:tab w:val="left" w:pos="426"/>
        </w:tabs>
        <w:spacing w:after="0" w:line="240" w:lineRule="auto"/>
        <w:ind w:left="0"/>
        <w:jc w:val="both"/>
        <w:rPr>
          <w:rFonts w:ascii="Times New Roman" w:hAnsi="Times New Roman" w:cs="Times New Roman"/>
          <w:sz w:val="24"/>
          <w:szCs w:val="24"/>
          <w:lang w:val="et-EE"/>
        </w:rPr>
      </w:pPr>
      <w:r w:rsidRPr="005A2C05">
        <w:rPr>
          <w:rFonts w:ascii="Times New Roman" w:hAnsi="Times New Roman" w:cs="Times New Roman"/>
          <w:sz w:val="24"/>
          <w:szCs w:val="24"/>
          <w:lang w:val="et-EE"/>
        </w:rPr>
        <w:t xml:space="preserve">(3) </w:t>
      </w:r>
      <w:r w:rsidRPr="005A2C05">
        <w:rPr>
          <w:rFonts w:ascii="Times New Roman" w:hAnsi="Times New Roman" w:cs="Times New Roman"/>
          <w:color w:val="202020"/>
          <w:sz w:val="24"/>
          <w:szCs w:val="24"/>
          <w:shd w:val="clear" w:color="auto" w:fill="FFFFFF"/>
          <w:lang w:val="et-EE"/>
        </w:rPr>
        <w:t>Nõukogu liige peab olema hoiu-laenuühistu liige.</w:t>
      </w:r>
    </w:p>
    <w:p w14:paraId="079CCB93" w14:textId="77777777" w:rsidR="00FE7D8B" w:rsidRPr="005A2C05" w:rsidRDefault="00FE7D8B" w:rsidP="00FE7D8B">
      <w:pPr>
        <w:pStyle w:val="Loendilik"/>
        <w:tabs>
          <w:tab w:val="left" w:pos="426"/>
        </w:tabs>
        <w:spacing w:after="0" w:line="240" w:lineRule="auto"/>
        <w:ind w:left="0"/>
        <w:jc w:val="both"/>
        <w:rPr>
          <w:rFonts w:ascii="Times New Roman" w:hAnsi="Times New Roman" w:cs="Times New Roman"/>
          <w:sz w:val="24"/>
          <w:szCs w:val="24"/>
          <w:lang w:val="et-EE"/>
        </w:rPr>
      </w:pPr>
      <w:r w:rsidRPr="005A2C05">
        <w:rPr>
          <w:rFonts w:ascii="Times New Roman" w:hAnsi="Times New Roman" w:cs="Times New Roman"/>
          <w:sz w:val="24"/>
          <w:szCs w:val="24"/>
          <w:lang w:val="et-EE"/>
        </w:rPr>
        <w:t>(4) Nõukogu liikmeks ei või olla hoiu-laenuühistu juhatuse liige, prokurist, audiitor ega laenukomitee liige, samuti krediidiasutuse ega teise finantseerimisasutuse, välja arvatud ühistupanga, juhatuse või nõukogu liige. Põhikirjas võib näha ette muid isikuid, kes ei või olla nõukogu liikmeks.</w:t>
      </w:r>
    </w:p>
    <w:p w14:paraId="253A81D3" w14:textId="77777777" w:rsidR="00FE7D8B" w:rsidRPr="005A2C05" w:rsidRDefault="00FE7D8B" w:rsidP="00FE7D8B">
      <w:pPr>
        <w:pStyle w:val="Loendilik"/>
        <w:tabs>
          <w:tab w:val="left" w:pos="426"/>
        </w:tabs>
        <w:spacing w:after="0" w:line="240" w:lineRule="auto"/>
        <w:ind w:left="0"/>
        <w:jc w:val="both"/>
        <w:rPr>
          <w:rFonts w:ascii="Times New Roman" w:hAnsi="Times New Roman" w:cs="Times New Roman"/>
          <w:sz w:val="24"/>
          <w:szCs w:val="24"/>
          <w:lang w:val="et-EE"/>
        </w:rPr>
      </w:pPr>
      <w:r w:rsidRPr="005A2C05">
        <w:rPr>
          <w:rFonts w:ascii="Times New Roman" w:hAnsi="Times New Roman" w:cs="Times New Roman"/>
          <w:sz w:val="24"/>
          <w:szCs w:val="24"/>
          <w:lang w:val="et-EE"/>
        </w:rPr>
        <w:t>(5) Nõukogu pädevusse kuulub laenukomitee tegevuse peale esitatud kaebuste läbivaatamine, kui põhikirjaga ei ole seda antud üldkoosoleku või volinike koosoleku pädevusse.</w:t>
      </w:r>
    </w:p>
    <w:p w14:paraId="509330B3" w14:textId="77777777" w:rsidR="00FE7D8B" w:rsidRPr="005A2C05" w:rsidRDefault="00FE7D8B" w:rsidP="00FE7D8B">
      <w:pPr>
        <w:pStyle w:val="Loendilik"/>
        <w:tabs>
          <w:tab w:val="left" w:pos="426"/>
        </w:tabs>
        <w:spacing w:after="0" w:line="240" w:lineRule="auto"/>
        <w:ind w:left="0"/>
        <w:jc w:val="both"/>
        <w:rPr>
          <w:rFonts w:ascii="Times New Roman" w:hAnsi="Times New Roman" w:cs="Times New Roman"/>
          <w:sz w:val="24"/>
          <w:szCs w:val="24"/>
          <w:lang w:val="et-EE"/>
        </w:rPr>
      </w:pPr>
      <w:r w:rsidRPr="005A2C05">
        <w:rPr>
          <w:rFonts w:ascii="Times New Roman" w:hAnsi="Times New Roman" w:cs="Times New Roman"/>
          <w:sz w:val="24"/>
          <w:szCs w:val="24"/>
          <w:lang w:val="et-EE"/>
        </w:rPr>
        <w:lastRenderedPageBreak/>
        <w:t>(6) Nõukogu nõusolek on vajalik hoiu-laenuühistu nimel selliste tehingute tegemiseks, mis väljuvad igapäevasest majandustegevusest, sealhulgas tehingud, millega kaasneb:</w:t>
      </w:r>
    </w:p>
    <w:p w14:paraId="39C033F2" w14:textId="77777777" w:rsidR="00FE7D8B" w:rsidRPr="005A2C05" w:rsidRDefault="00FE7D8B" w:rsidP="00FE7D8B">
      <w:pPr>
        <w:shd w:val="clear" w:color="auto" w:fill="FFFFFF"/>
        <w:tabs>
          <w:tab w:val="left" w:pos="426"/>
        </w:tabs>
        <w:spacing w:after="0" w:line="240" w:lineRule="auto"/>
        <w:jc w:val="both"/>
        <w:rPr>
          <w:rFonts w:ascii="Times New Roman" w:eastAsia="Times New Roman" w:hAnsi="Times New Roman" w:cs="Times New Roman"/>
          <w:color w:val="202020"/>
          <w:sz w:val="24"/>
          <w:szCs w:val="24"/>
          <w:lang w:eastAsia="en-GB"/>
        </w:rPr>
      </w:pPr>
      <w:r w:rsidRPr="005A2C05">
        <w:rPr>
          <w:rFonts w:ascii="Times New Roman" w:eastAsia="Times New Roman" w:hAnsi="Times New Roman" w:cs="Times New Roman"/>
          <w:color w:val="202020"/>
          <w:sz w:val="24"/>
          <w:szCs w:val="24"/>
          <w:lang w:eastAsia="en-GB"/>
        </w:rPr>
        <w:t>1) osaluse omandamine ja lõppemine teistes ühingutes;</w:t>
      </w:r>
    </w:p>
    <w:p w14:paraId="1D959A7E" w14:textId="77777777" w:rsidR="00FE7D8B" w:rsidRPr="005A2C05" w:rsidRDefault="00FE7D8B" w:rsidP="00FE7D8B">
      <w:pPr>
        <w:shd w:val="clear" w:color="auto" w:fill="FFFFFF"/>
        <w:tabs>
          <w:tab w:val="left" w:pos="426"/>
        </w:tabs>
        <w:spacing w:after="0" w:line="240" w:lineRule="auto"/>
        <w:jc w:val="both"/>
        <w:rPr>
          <w:rFonts w:ascii="Times New Roman" w:eastAsia="Times New Roman" w:hAnsi="Times New Roman" w:cs="Times New Roman"/>
          <w:color w:val="202020"/>
          <w:sz w:val="24"/>
          <w:szCs w:val="24"/>
          <w:lang w:eastAsia="en-GB"/>
        </w:rPr>
      </w:pPr>
      <w:r w:rsidRPr="005A2C05">
        <w:rPr>
          <w:rFonts w:ascii="Times New Roman" w:eastAsia="Times New Roman" w:hAnsi="Times New Roman" w:cs="Times New Roman"/>
          <w:color w:val="202020"/>
          <w:sz w:val="24"/>
          <w:szCs w:val="24"/>
          <w:lang w:eastAsia="en-GB"/>
        </w:rPr>
        <w:t>2) tütarettevõtja asutamine või lõpetamine;</w:t>
      </w:r>
    </w:p>
    <w:p w14:paraId="0F548382" w14:textId="4E1B6025" w:rsidR="00FE7D8B" w:rsidRPr="005A2C05" w:rsidRDefault="00FE7D8B" w:rsidP="00FE7D8B">
      <w:pPr>
        <w:shd w:val="clear" w:color="auto" w:fill="FFFFFF"/>
        <w:tabs>
          <w:tab w:val="left" w:pos="426"/>
        </w:tabs>
        <w:spacing w:after="0" w:line="240" w:lineRule="auto"/>
        <w:jc w:val="both"/>
        <w:rPr>
          <w:rFonts w:ascii="Times New Roman" w:eastAsia="Times New Roman" w:hAnsi="Times New Roman" w:cs="Times New Roman"/>
          <w:color w:val="202020"/>
          <w:sz w:val="24"/>
          <w:szCs w:val="24"/>
          <w:lang w:eastAsia="en-GB"/>
        </w:rPr>
      </w:pPr>
      <w:r w:rsidRPr="005A2C05">
        <w:rPr>
          <w:rFonts w:ascii="Times New Roman" w:eastAsia="Times New Roman" w:hAnsi="Times New Roman" w:cs="Times New Roman"/>
          <w:color w:val="202020"/>
          <w:sz w:val="24"/>
          <w:szCs w:val="24"/>
          <w:lang w:eastAsia="en-GB"/>
        </w:rPr>
        <w:t xml:space="preserve">3) ettevõtte </w:t>
      </w:r>
      <w:r w:rsidR="00B00B77">
        <w:rPr>
          <w:rFonts w:ascii="Times New Roman" w:eastAsia="Times New Roman" w:hAnsi="Times New Roman" w:cs="Times New Roman"/>
          <w:color w:val="202020"/>
          <w:sz w:val="24"/>
          <w:szCs w:val="24"/>
          <w:lang w:eastAsia="en-GB"/>
        </w:rPr>
        <w:t>üleminek</w:t>
      </w:r>
      <w:r w:rsidRPr="005A2C05">
        <w:rPr>
          <w:rFonts w:ascii="Times New Roman" w:eastAsia="Times New Roman" w:hAnsi="Times New Roman" w:cs="Times New Roman"/>
          <w:color w:val="202020"/>
          <w:sz w:val="24"/>
          <w:szCs w:val="24"/>
          <w:lang w:eastAsia="en-GB"/>
        </w:rPr>
        <w:t>, võõrandamine või selle tegevuse lõpetamine;</w:t>
      </w:r>
    </w:p>
    <w:p w14:paraId="3845BA64" w14:textId="77777777" w:rsidR="00FE7D8B" w:rsidRPr="005A2C05" w:rsidRDefault="00FE7D8B" w:rsidP="00FE7D8B">
      <w:pPr>
        <w:shd w:val="clear" w:color="auto" w:fill="FFFFFF"/>
        <w:tabs>
          <w:tab w:val="left" w:pos="426"/>
        </w:tabs>
        <w:spacing w:after="0" w:line="240" w:lineRule="auto"/>
        <w:jc w:val="both"/>
        <w:rPr>
          <w:rFonts w:ascii="Times New Roman" w:hAnsi="Times New Roman" w:cs="Times New Roman"/>
          <w:sz w:val="24"/>
          <w:szCs w:val="24"/>
          <w:lang w:eastAsia="en-GB"/>
        </w:rPr>
      </w:pPr>
      <w:r w:rsidRPr="005A2C05">
        <w:rPr>
          <w:rFonts w:ascii="Times New Roman" w:eastAsia="Times New Roman" w:hAnsi="Times New Roman" w:cs="Times New Roman"/>
          <w:color w:val="202020"/>
          <w:sz w:val="24"/>
          <w:szCs w:val="24"/>
          <w:lang w:eastAsia="en-GB"/>
        </w:rPr>
        <w:t>4) kinnisasjade ja registrisse kantud vallasasjade võõrandamine ja koormamine.</w:t>
      </w:r>
    </w:p>
    <w:p w14:paraId="660C4F97" w14:textId="77777777" w:rsidR="00FE7D8B" w:rsidRPr="005A2C05" w:rsidRDefault="00FE7D8B" w:rsidP="00FE7D8B">
      <w:pPr>
        <w:pStyle w:val="Loendilik"/>
        <w:tabs>
          <w:tab w:val="left" w:pos="426"/>
        </w:tabs>
        <w:spacing w:after="0" w:line="240" w:lineRule="auto"/>
        <w:ind w:left="0"/>
        <w:jc w:val="both"/>
        <w:rPr>
          <w:rFonts w:ascii="Times New Roman" w:eastAsia="Times New Roman" w:hAnsi="Times New Roman" w:cs="Times New Roman"/>
          <w:color w:val="202020"/>
          <w:sz w:val="24"/>
          <w:szCs w:val="24"/>
          <w:lang w:val="et-EE" w:eastAsia="en-GB"/>
        </w:rPr>
      </w:pPr>
      <w:r w:rsidRPr="005A2C05">
        <w:rPr>
          <w:rFonts w:ascii="Times New Roman" w:hAnsi="Times New Roman" w:cs="Times New Roman"/>
          <w:sz w:val="24"/>
          <w:szCs w:val="24"/>
          <w:lang w:val="et-EE"/>
        </w:rPr>
        <w:t>(7) Põhikirjaga võib ette näha, et käesoleva paragrahvi lõikes 6 nimetatud tehingute tegemiseks ei ole nõukogu nõusolekut vaja või on see vajalik ainult põhikirjas nimetatud juhtudel. Põhikirjaga võib nõukogule anda õiguse otsustada ka muid küsimusi, mille otsustamine ei kuulu vastavalt seadusele või põhikirjale juhatuse või üldkoosoleku pädevusse.</w:t>
      </w:r>
      <w:r w:rsidRPr="005A2C05" w:rsidDel="00B550DD">
        <w:rPr>
          <w:rFonts w:ascii="Times New Roman" w:hAnsi="Times New Roman" w:cs="Times New Roman"/>
          <w:sz w:val="24"/>
          <w:szCs w:val="24"/>
          <w:lang w:val="et-EE"/>
        </w:rPr>
        <w:t xml:space="preserve"> </w:t>
      </w:r>
    </w:p>
    <w:p w14:paraId="015635B7" w14:textId="77777777" w:rsidR="00FE7D8B" w:rsidRPr="005A2C05" w:rsidRDefault="00FE7D8B" w:rsidP="00FE7D8B">
      <w:pPr>
        <w:pStyle w:val="Loendilik"/>
        <w:tabs>
          <w:tab w:val="left" w:pos="426"/>
        </w:tabs>
        <w:spacing w:after="0" w:line="240" w:lineRule="auto"/>
        <w:ind w:left="0"/>
        <w:jc w:val="both"/>
        <w:rPr>
          <w:rFonts w:ascii="Times New Roman" w:hAnsi="Times New Roman" w:cs="Times New Roman"/>
          <w:sz w:val="24"/>
          <w:szCs w:val="24"/>
          <w:lang w:val="et-EE"/>
        </w:rPr>
      </w:pPr>
      <w:r w:rsidRPr="005A2C05">
        <w:rPr>
          <w:rFonts w:ascii="Times New Roman" w:eastAsia="Times New Roman" w:hAnsi="Times New Roman" w:cs="Times New Roman"/>
          <w:color w:val="202020"/>
          <w:sz w:val="24"/>
          <w:szCs w:val="24"/>
          <w:lang w:val="et-EE" w:eastAsia="en-GB"/>
        </w:rPr>
        <w:t xml:space="preserve">(8) </w:t>
      </w:r>
      <w:r w:rsidRPr="005A2C05">
        <w:rPr>
          <w:rFonts w:ascii="Times New Roman" w:hAnsi="Times New Roman" w:cs="Times New Roman"/>
          <w:sz w:val="24"/>
          <w:szCs w:val="24"/>
          <w:lang w:val="et-EE"/>
        </w:rPr>
        <w:t>Käesoleva paragrahvi lõikes 6 nimetatud nõusolekut ei ole tehingu tegemiseks vaja, kui tehinguga viivitamisega kaasneks hoiu-laenuühistule oluline kahju.</w:t>
      </w:r>
    </w:p>
    <w:p w14:paraId="6357697F" w14:textId="48AA778D" w:rsidR="00FE7D8B" w:rsidRPr="005A2C05" w:rsidRDefault="00FE7D8B" w:rsidP="00FE7D8B">
      <w:pPr>
        <w:pStyle w:val="Loendilik"/>
        <w:tabs>
          <w:tab w:val="left" w:pos="426"/>
        </w:tabs>
        <w:spacing w:after="0" w:line="240" w:lineRule="auto"/>
        <w:ind w:left="0"/>
        <w:jc w:val="both"/>
        <w:rPr>
          <w:rFonts w:ascii="Times New Roman" w:hAnsi="Times New Roman" w:cs="Times New Roman"/>
          <w:sz w:val="24"/>
          <w:szCs w:val="24"/>
          <w:lang w:val="et-EE"/>
        </w:rPr>
      </w:pPr>
      <w:r w:rsidRPr="005A2C05">
        <w:rPr>
          <w:rFonts w:ascii="Times New Roman" w:hAnsi="Times New Roman" w:cs="Times New Roman"/>
          <w:sz w:val="24"/>
          <w:szCs w:val="24"/>
          <w:lang w:val="et-EE"/>
        </w:rPr>
        <w:t xml:space="preserve">(9) Käesoleva paragrahvi lõikes 6 </w:t>
      </w:r>
      <w:r w:rsidR="00BA0F90">
        <w:rPr>
          <w:rFonts w:ascii="Times New Roman" w:hAnsi="Times New Roman" w:cs="Times New Roman"/>
          <w:sz w:val="24"/>
          <w:szCs w:val="24"/>
          <w:lang w:val="et-EE"/>
        </w:rPr>
        <w:t>nimetatud nõusolek</w:t>
      </w:r>
      <w:r w:rsidRPr="005A2C05">
        <w:rPr>
          <w:rFonts w:ascii="Times New Roman" w:hAnsi="Times New Roman" w:cs="Times New Roman"/>
          <w:sz w:val="24"/>
          <w:szCs w:val="24"/>
          <w:lang w:val="et-EE"/>
        </w:rPr>
        <w:t xml:space="preserve"> ei kehti kolmandate isikute suhtes.“;</w:t>
      </w:r>
    </w:p>
    <w:p w14:paraId="2B7719EF" w14:textId="77777777" w:rsidR="00FE7D8B" w:rsidRPr="005A2C05" w:rsidRDefault="00FE7D8B" w:rsidP="00FE7D8B">
      <w:pPr>
        <w:spacing w:after="0" w:line="240" w:lineRule="auto"/>
        <w:jc w:val="both"/>
        <w:rPr>
          <w:rFonts w:ascii="Times New Roman" w:hAnsi="Times New Roman" w:cs="Times New Roman"/>
          <w:sz w:val="24"/>
          <w:szCs w:val="24"/>
        </w:rPr>
      </w:pPr>
    </w:p>
    <w:p w14:paraId="132AC13D" w14:textId="7D501842" w:rsidR="00FE7D8B" w:rsidRPr="005A2C05" w:rsidRDefault="00C143DD" w:rsidP="00FE7D8B">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50</w:t>
      </w:r>
      <w:r w:rsidR="00FE7D8B" w:rsidRPr="005A2C05">
        <w:rPr>
          <w:rFonts w:ascii="Times New Roman" w:hAnsi="Times New Roman" w:cs="Times New Roman"/>
          <w:b/>
          <w:sz w:val="24"/>
          <w:szCs w:val="24"/>
        </w:rPr>
        <w:t>)</w:t>
      </w:r>
      <w:r w:rsidR="00FE7D8B" w:rsidRPr="005A2C05">
        <w:rPr>
          <w:rFonts w:ascii="Times New Roman" w:hAnsi="Times New Roman" w:cs="Times New Roman"/>
          <w:bCs/>
          <w:sz w:val="24"/>
          <w:szCs w:val="24"/>
        </w:rPr>
        <w:t xml:space="preserve"> paragrahvi 34 lõikes 1 asendatakse sõnad „kolm liiget“ sõnadega „kaks liiget“;</w:t>
      </w:r>
    </w:p>
    <w:p w14:paraId="6A440BB6" w14:textId="77777777" w:rsidR="00FE7D8B" w:rsidRPr="005A2C05" w:rsidRDefault="00FE7D8B" w:rsidP="00FE7D8B">
      <w:pPr>
        <w:spacing w:after="0" w:line="240" w:lineRule="auto"/>
        <w:jc w:val="both"/>
        <w:rPr>
          <w:rFonts w:ascii="Times New Roman" w:hAnsi="Times New Roman" w:cs="Times New Roman"/>
          <w:bCs/>
          <w:sz w:val="24"/>
          <w:szCs w:val="24"/>
        </w:rPr>
      </w:pPr>
    </w:p>
    <w:p w14:paraId="4F823B0E" w14:textId="164351A0" w:rsidR="00FE7D8B" w:rsidRPr="005A2C05" w:rsidRDefault="00C143DD" w:rsidP="00FE7D8B">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51</w:t>
      </w:r>
      <w:r w:rsidR="00FE7D8B" w:rsidRPr="005A2C05">
        <w:rPr>
          <w:rFonts w:ascii="Times New Roman" w:hAnsi="Times New Roman" w:cs="Times New Roman"/>
          <w:b/>
          <w:sz w:val="24"/>
          <w:szCs w:val="24"/>
        </w:rPr>
        <w:t>)</w:t>
      </w:r>
      <w:r w:rsidR="00FE7D8B" w:rsidRPr="005A2C05">
        <w:rPr>
          <w:rFonts w:ascii="Times New Roman" w:hAnsi="Times New Roman" w:cs="Times New Roman"/>
          <w:bCs/>
          <w:sz w:val="24"/>
          <w:szCs w:val="24"/>
        </w:rPr>
        <w:t xml:space="preserve"> seadust täiendatakse §-ga 34</w:t>
      </w:r>
      <w:r w:rsidR="00FE7D8B" w:rsidRPr="005A2C05">
        <w:rPr>
          <w:rFonts w:ascii="Times New Roman" w:hAnsi="Times New Roman" w:cs="Times New Roman"/>
          <w:bCs/>
          <w:sz w:val="24"/>
          <w:szCs w:val="24"/>
          <w:vertAlign w:val="superscript"/>
        </w:rPr>
        <w:t>1</w:t>
      </w:r>
      <w:r w:rsidR="00FE7D8B" w:rsidRPr="005A2C05">
        <w:rPr>
          <w:rFonts w:ascii="Times New Roman" w:hAnsi="Times New Roman" w:cs="Times New Roman"/>
          <w:bCs/>
          <w:sz w:val="24"/>
          <w:szCs w:val="24"/>
        </w:rPr>
        <w:t xml:space="preserve"> järgmises sõnastuses:</w:t>
      </w:r>
    </w:p>
    <w:p w14:paraId="52205E2E"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w:t>
      </w:r>
      <w:r w:rsidRPr="005A2C05">
        <w:rPr>
          <w:rFonts w:ascii="Times New Roman" w:hAnsi="Times New Roman" w:cs="Times New Roman"/>
          <w:b/>
          <w:sz w:val="24"/>
          <w:szCs w:val="24"/>
        </w:rPr>
        <w:t>§ 34</w:t>
      </w:r>
      <w:r w:rsidRPr="005A2C05">
        <w:rPr>
          <w:rFonts w:ascii="Times New Roman" w:hAnsi="Times New Roman" w:cs="Times New Roman"/>
          <w:b/>
          <w:sz w:val="24"/>
          <w:szCs w:val="24"/>
          <w:vertAlign w:val="superscript"/>
        </w:rPr>
        <w:t>1</w:t>
      </w:r>
      <w:r w:rsidRPr="005A2C05">
        <w:rPr>
          <w:rFonts w:ascii="Times New Roman" w:hAnsi="Times New Roman" w:cs="Times New Roman"/>
          <w:b/>
          <w:sz w:val="24"/>
          <w:szCs w:val="24"/>
        </w:rPr>
        <w:t>. Juhatuse liikme kohustused ja vastutus</w:t>
      </w:r>
    </w:p>
    <w:p w14:paraId="3EC9D93C" w14:textId="77777777" w:rsidR="00FE7D8B" w:rsidRPr="005A2C05" w:rsidRDefault="00FE7D8B" w:rsidP="00FE7D8B">
      <w:pPr>
        <w:spacing w:after="0" w:line="240" w:lineRule="auto"/>
        <w:ind w:left="-11"/>
        <w:jc w:val="both"/>
        <w:rPr>
          <w:rFonts w:ascii="Times New Roman" w:hAnsi="Times New Roman" w:cs="Times New Roman"/>
          <w:bCs/>
          <w:sz w:val="24"/>
          <w:szCs w:val="24"/>
        </w:rPr>
      </w:pPr>
      <w:r w:rsidRPr="005A2C05">
        <w:rPr>
          <w:rFonts w:ascii="Times New Roman" w:hAnsi="Times New Roman" w:cs="Times New Roman"/>
          <w:bCs/>
          <w:sz w:val="24"/>
          <w:szCs w:val="24"/>
        </w:rPr>
        <w:t>(1) Hoiu-laenuühistu juhatus on muu hulgas kohustatud:</w:t>
      </w:r>
    </w:p>
    <w:p w14:paraId="609FBA6C" w14:textId="373286AD"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1) tagama, et kõik hoiu-laenuühistu töötajad oleksid teadlikud nende töökohustustega seotud õigusaktide sätetest, mis tulenevad käesolevast seadusest, tulundusühistuseadusest</w:t>
      </w:r>
      <w:r w:rsidR="000B27FB">
        <w:rPr>
          <w:rFonts w:ascii="Times New Roman" w:hAnsi="Times New Roman" w:cs="Times New Roman"/>
          <w:bCs/>
          <w:sz w:val="24"/>
          <w:szCs w:val="24"/>
        </w:rPr>
        <w:t xml:space="preserve">, </w:t>
      </w:r>
      <w:r w:rsidRPr="005A2C05">
        <w:rPr>
          <w:rFonts w:ascii="Times New Roman" w:hAnsi="Times New Roman" w:cs="Times New Roman"/>
          <w:bCs/>
          <w:sz w:val="24"/>
          <w:szCs w:val="24"/>
        </w:rPr>
        <w:t xml:space="preserve"> äriseadustikust,</w:t>
      </w:r>
      <w:r w:rsidR="000B27FB">
        <w:rPr>
          <w:rFonts w:ascii="Times New Roman" w:hAnsi="Times New Roman" w:cs="Times New Roman"/>
          <w:bCs/>
          <w:sz w:val="24"/>
          <w:szCs w:val="24"/>
        </w:rPr>
        <w:t xml:space="preserve"> muudest asjakohastest õigusaktidest, </w:t>
      </w:r>
      <w:r w:rsidRPr="005A2C05">
        <w:rPr>
          <w:rFonts w:ascii="Times New Roman" w:hAnsi="Times New Roman" w:cs="Times New Roman"/>
          <w:bCs/>
          <w:sz w:val="24"/>
          <w:szCs w:val="24"/>
        </w:rPr>
        <w:t>hoiu-laenuühistu juhtimisorganite kinnitatud dokumentides sätestatud põhimõtetest ning ühistu majandustegevuses levinud tavadest ja praktikatest;</w:t>
      </w:r>
    </w:p>
    <w:p w14:paraId="6ABFA317" w14:textId="6F8F93EB"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2) tagama kontrolli selle üle, et hoiu-laenuühistu ja tema töötajate tegevus oleks kooskõlas käesoleva seaduse</w:t>
      </w:r>
      <w:r w:rsidR="000B27FB">
        <w:rPr>
          <w:rFonts w:ascii="Times New Roman" w:hAnsi="Times New Roman" w:cs="Times New Roman"/>
          <w:bCs/>
          <w:sz w:val="24"/>
          <w:szCs w:val="24"/>
        </w:rPr>
        <w:t xml:space="preserve">s, </w:t>
      </w:r>
      <w:r w:rsidRPr="005A2C05">
        <w:rPr>
          <w:rFonts w:ascii="Times New Roman" w:hAnsi="Times New Roman" w:cs="Times New Roman"/>
          <w:bCs/>
          <w:sz w:val="24"/>
          <w:szCs w:val="24"/>
        </w:rPr>
        <w:t>tulundusühistuseaduses</w:t>
      </w:r>
      <w:r w:rsidR="000B27FB">
        <w:rPr>
          <w:rFonts w:ascii="Times New Roman" w:hAnsi="Times New Roman" w:cs="Times New Roman"/>
          <w:bCs/>
          <w:sz w:val="24"/>
          <w:szCs w:val="24"/>
        </w:rPr>
        <w:t xml:space="preserve"> ja muudes asjakohastes õigusaktides</w:t>
      </w:r>
      <w:r w:rsidRPr="005A2C05">
        <w:rPr>
          <w:rFonts w:ascii="Times New Roman" w:hAnsi="Times New Roman" w:cs="Times New Roman"/>
          <w:bCs/>
          <w:sz w:val="24"/>
          <w:szCs w:val="24"/>
        </w:rPr>
        <w:t xml:space="preserve"> sätestatuga ning hoiu-laenuühistu juhtimisorganite kinnitatud dokumentide ja heade tavadega;</w:t>
      </w:r>
    </w:p>
    <w:p w14:paraId="54E08BBC"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3) töötama välja äriplaani nõukogu kinnitatud strateegia elluviimiseks;</w:t>
      </w:r>
    </w:p>
    <w:p w14:paraId="455D9818"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 xml:space="preserve">4) kehtestama ja regulaarselt üle vaatama hoiu-laenuühistu riskide võtmise, juhtimise, jälgimise ning maandamise põhimõtted ja protseduurid ning </w:t>
      </w:r>
      <w:proofErr w:type="spellStart"/>
      <w:r w:rsidRPr="005A2C05">
        <w:rPr>
          <w:rFonts w:ascii="Times New Roman" w:hAnsi="Times New Roman" w:cs="Times New Roman"/>
          <w:bCs/>
          <w:sz w:val="24"/>
          <w:szCs w:val="24"/>
        </w:rPr>
        <w:t>sise</w:t>
      </w:r>
      <w:proofErr w:type="spellEnd"/>
      <w:r w:rsidRPr="005A2C05">
        <w:rPr>
          <w:rFonts w:ascii="Times New Roman" w:hAnsi="Times New Roman" w:cs="Times New Roman"/>
          <w:bCs/>
          <w:sz w:val="24"/>
          <w:szCs w:val="24"/>
        </w:rPr>
        <w:t xml:space="preserve">-eeskirjad, mis hõlmavad nii olemasolevaid kui ka potentsiaalseid riske; </w:t>
      </w:r>
    </w:p>
    <w:p w14:paraId="32A0A0AB"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5) täitma muid käesolevast seadusest tulenevaid kohustusi.</w:t>
      </w:r>
    </w:p>
    <w:p w14:paraId="574092B1"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(2) Juhatus peab esitama nõukogule vähemalt kord kolme kuu jooksul ülevaate hoiu-laenuühistu tegevusest ja majanduslikust olukorrast.</w:t>
      </w:r>
    </w:p>
    <w:p w14:paraId="63487095"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(3) Juhatus peab kohe teavitama nõukogu liikmeid hoiu-laenuühistu majandusliku seisundi halvenemisest, selle ohust või käesoleva seaduse 5. peatüki sätetest kõrvalekaldumisest.</w:t>
      </w:r>
    </w:p>
    <w:p w14:paraId="6D13EDA0" w14:textId="4DABA489"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 xml:space="preserve">(4) Juhatus peab hoiu-laenuühistu üldkoosolekul andma ülevaate käesoleva seaduse § 41 lõike 4 alusel tuvastatud rikkumistest ning esitama </w:t>
      </w:r>
      <w:r w:rsidR="00BA0F90">
        <w:rPr>
          <w:rFonts w:ascii="Times New Roman" w:hAnsi="Times New Roman" w:cs="Times New Roman"/>
          <w:bCs/>
          <w:sz w:val="24"/>
          <w:szCs w:val="24"/>
        </w:rPr>
        <w:t>plaani</w:t>
      </w:r>
      <w:r w:rsidRPr="005A2C05">
        <w:rPr>
          <w:rFonts w:ascii="Times New Roman" w:hAnsi="Times New Roman" w:cs="Times New Roman"/>
          <w:bCs/>
          <w:sz w:val="24"/>
          <w:szCs w:val="24"/>
        </w:rPr>
        <w:t>, millal ja mis viisil need rikkumised kõrvaldatakse.”;</w:t>
      </w:r>
    </w:p>
    <w:p w14:paraId="309009BD" w14:textId="77777777" w:rsidR="00FE7D8B" w:rsidRPr="005A2C05" w:rsidRDefault="00FE7D8B" w:rsidP="00FE7D8B">
      <w:pPr>
        <w:spacing w:after="0" w:line="240" w:lineRule="auto"/>
        <w:jc w:val="both"/>
        <w:rPr>
          <w:rFonts w:ascii="Times New Roman" w:hAnsi="Times New Roman" w:cs="Times New Roman"/>
          <w:sz w:val="24"/>
          <w:szCs w:val="24"/>
        </w:rPr>
      </w:pPr>
    </w:p>
    <w:p w14:paraId="20D25FD1" w14:textId="08AF1662"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
          <w:sz w:val="24"/>
          <w:szCs w:val="24"/>
        </w:rPr>
        <w:t>5</w:t>
      </w:r>
      <w:r w:rsidR="00C143DD">
        <w:rPr>
          <w:rFonts w:ascii="Times New Roman" w:hAnsi="Times New Roman" w:cs="Times New Roman"/>
          <w:b/>
          <w:sz w:val="24"/>
          <w:szCs w:val="24"/>
        </w:rPr>
        <w:t>2</w:t>
      </w:r>
      <w:r w:rsidRPr="005A2C05">
        <w:rPr>
          <w:rFonts w:ascii="Times New Roman" w:hAnsi="Times New Roman" w:cs="Times New Roman"/>
          <w:b/>
          <w:sz w:val="24"/>
          <w:szCs w:val="24"/>
        </w:rPr>
        <w:t>)</w:t>
      </w:r>
      <w:r w:rsidRPr="005A2C05">
        <w:rPr>
          <w:rFonts w:ascii="Times New Roman" w:hAnsi="Times New Roman" w:cs="Times New Roman"/>
          <w:sz w:val="24"/>
          <w:szCs w:val="24"/>
        </w:rPr>
        <w:t xml:space="preserve"> paragrahv 36 muudetakse ja sõnastatakse järgmiselt:</w:t>
      </w:r>
    </w:p>
    <w:p w14:paraId="41B2ABB1"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sz w:val="24"/>
          <w:szCs w:val="24"/>
        </w:rPr>
        <w:t>„</w:t>
      </w:r>
      <w:r w:rsidRPr="005A2C05">
        <w:rPr>
          <w:rFonts w:ascii="Times New Roman" w:hAnsi="Times New Roman" w:cs="Times New Roman"/>
          <w:b/>
          <w:bCs/>
          <w:sz w:val="24"/>
          <w:szCs w:val="24"/>
        </w:rPr>
        <w:t>§ 36.</w:t>
      </w:r>
      <w:bookmarkStart w:id="14" w:name="para36"/>
      <w:r w:rsidRPr="005A2C05">
        <w:rPr>
          <w:rFonts w:ascii="Times New Roman" w:hAnsi="Times New Roman" w:cs="Times New Roman"/>
          <w:b/>
          <w:bCs/>
          <w:sz w:val="24"/>
          <w:szCs w:val="24"/>
        </w:rPr>
        <w:t> </w:t>
      </w:r>
      <w:bookmarkEnd w:id="14"/>
      <w:r w:rsidRPr="005A2C05">
        <w:rPr>
          <w:rFonts w:ascii="Times New Roman" w:hAnsi="Times New Roman" w:cs="Times New Roman"/>
          <w:b/>
          <w:bCs/>
          <w:sz w:val="24"/>
          <w:szCs w:val="24"/>
        </w:rPr>
        <w:t>Hoiu-laenuühistu juhtorgani liikmetele ja töötajatele esitatavad nõuded</w:t>
      </w:r>
    </w:p>
    <w:p w14:paraId="7E718C2D"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(1) Hoiu-laenuühistu juhatuse, nõukogu (edaspidi koos </w:t>
      </w:r>
      <w:r w:rsidRPr="005A2C05">
        <w:rPr>
          <w:rFonts w:ascii="Times New Roman" w:hAnsi="Times New Roman" w:cs="Times New Roman"/>
          <w:i/>
          <w:sz w:val="24"/>
          <w:szCs w:val="24"/>
        </w:rPr>
        <w:t>juhtorgan</w:t>
      </w:r>
      <w:r w:rsidRPr="005A2C05">
        <w:rPr>
          <w:rFonts w:ascii="Times New Roman" w:hAnsi="Times New Roman" w:cs="Times New Roman"/>
          <w:sz w:val="24"/>
          <w:szCs w:val="24"/>
        </w:rPr>
        <w:t xml:space="preserve">) või laenukomitee liikmeks ega revisjonikomisjoni liikmeks ei tohi olla isik: </w:t>
      </w:r>
    </w:p>
    <w:p w14:paraId="651B833F" w14:textId="77777777" w:rsidR="00FE7D8B" w:rsidRPr="005A2C05" w:rsidRDefault="00FE7D8B" w:rsidP="00FE7D8B">
      <w:pPr>
        <w:tabs>
          <w:tab w:val="left" w:pos="284"/>
        </w:tabs>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1) kelle varasem tegevus on kaasa toonud äriühingu pankroti või sundlikvideerimise või tegevusloa kehtetuks tunnistamise;</w:t>
      </w:r>
    </w:p>
    <w:p w14:paraId="6B86ED1D" w14:textId="77777777" w:rsidR="00FE7D8B" w:rsidRPr="005A2C05" w:rsidRDefault="00FE7D8B" w:rsidP="00FE7D8B">
      <w:pPr>
        <w:tabs>
          <w:tab w:val="left" w:pos="284"/>
        </w:tabs>
        <w:spacing w:after="0" w:line="240" w:lineRule="auto"/>
        <w:jc w:val="both"/>
        <w:rPr>
          <w:rFonts w:ascii="Times New Roman" w:hAnsi="Times New Roman" w:cs="Times New Roman"/>
          <w:sz w:val="24"/>
          <w:szCs w:val="24"/>
          <w:shd w:val="clear" w:color="auto" w:fill="FFFFFF"/>
        </w:rPr>
      </w:pPr>
      <w:r w:rsidRPr="005A2C05">
        <w:rPr>
          <w:rFonts w:ascii="Times New Roman" w:hAnsi="Times New Roman" w:cs="Times New Roman"/>
          <w:sz w:val="24"/>
          <w:szCs w:val="24"/>
        </w:rPr>
        <w:t>2) kellelt on seaduse alusel ära võetud õigus olla ettevõtja või kelle varasem tegevus äriühingu juhtorgani liikmena on näidanud, et ta ei ole suuteline korraldama äriühingu juhtimist selliselt, et äriühingu aktsionäride, osanike, liikmete, võlausaldajate ja klientide huvid oleksid küllaldaselt kaitstud, või kelle varasem tegevus on näidanud, et ta muul mõjuval põhjusel ei ole sobiv äriühingut juhtima.</w:t>
      </w:r>
    </w:p>
    <w:p w14:paraId="32435A96" w14:textId="77777777" w:rsidR="00FE7D8B" w:rsidRPr="00CD140A"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shd w:val="clear" w:color="auto" w:fill="FFFFFF"/>
        </w:rPr>
        <w:lastRenderedPageBreak/>
        <w:t xml:space="preserve">(2) Hoiu-laenuühistu juhtorgani liikmeks võib olla teovõimeline füüsiline isik, kellel on laitmatu </w:t>
      </w:r>
      <w:r w:rsidRPr="00CD140A">
        <w:rPr>
          <w:rFonts w:ascii="Times New Roman" w:hAnsi="Times New Roman" w:cs="Times New Roman"/>
          <w:sz w:val="24"/>
          <w:szCs w:val="24"/>
          <w:shd w:val="clear" w:color="auto" w:fill="FFFFFF"/>
        </w:rPr>
        <w:t>ärialane maine ning hoiu-laenuühistu juhtorganis osalemiseks vajalik haridus, teadmised ja kutsealane sobivus.</w:t>
      </w:r>
      <w:r w:rsidRPr="00CD140A">
        <w:rPr>
          <w:rFonts w:ascii="Times New Roman" w:hAnsi="Times New Roman" w:cs="Times New Roman"/>
          <w:sz w:val="24"/>
          <w:szCs w:val="24"/>
        </w:rPr>
        <w:t xml:space="preserve"> Isiku maine ei ole laitmatu muu hulgas, kui: </w:t>
      </w:r>
    </w:p>
    <w:p w14:paraId="5CF6F971" w14:textId="77777777" w:rsidR="00FE7D8B" w:rsidRPr="002B387E" w:rsidRDefault="00FE7D8B" w:rsidP="00FE7D8B">
      <w:pPr>
        <w:spacing w:after="0" w:line="240" w:lineRule="auto"/>
        <w:jc w:val="both"/>
        <w:rPr>
          <w:rFonts w:ascii="Times New Roman" w:hAnsi="Times New Roman" w:cs="Times New Roman"/>
          <w:sz w:val="24"/>
          <w:szCs w:val="24"/>
        </w:rPr>
      </w:pPr>
      <w:r w:rsidRPr="00CD140A">
        <w:rPr>
          <w:rFonts w:ascii="Times New Roman" w:hAnsi="Times New Roman" w:cs="Times New Roman"/>
          <w:sz w:val="24"/>
          <w:szCs w:val="24"/>
        </w:rPr>
        <w:t xml:space="preserve">1) ta on </w:t>
      </w:r>
      <w:r w:rsidRPr="002B387E">
        <w:rPr>
          <w:rFonts w:ascii="Times New Roman" w:hAnsi="Times New Roman" w:cs="Times New Roman"/>
          <w:sz w:val="24"/>
          <w:szCs w:val="24"/>
        </w:rPr>
        <w:t>süüdi mõistetud esimese astme kuriteo eest või teda on karistatud varavastase, majandusalase, ametialase, avaliku usalduse, isikuvastase süüteo või terrorikuriteo või selle toimepanemisele suunatud tegevuse rahastamise või toetamise eest või tarbijakrediidi väljastamisega seotud süüteo eest ja karistusandmed ei ole karistusregistri seaduse kohaselt karistusregistrist kustutatud;</w:t>
      </w:r>
    </w:p>
    <w:p w14:paraId="09CC52CC" w14:textId="77777777" w:rsidR="00FE7D8B" w:rsidRPr="002B387E" w:rsidRDefault="00FE7D8B" w:rsidP="00FE7D8B">
      <w:pPr>
        <w:spacing w:after="0" w:line="240" w:lineRule="auto"/>
        <w:jc w:val="both"/>
        <w:rPr>
          <w:rFonts w:ascii="Times New Roman" w:hAnsi="Times New Roman" w:cs="Times New Roman"/>
          <w:sz w:val="24"/>
          <w:szCs w:val="24"/>
        </w:rPr>
      </w:pPr>
      <w:r w:rsidRPr="00CD140A">
        <w:rPr>
          <w:rFonts w:ascii="Times New Roman" w:hAnsi="Times New Roman" w:cs="Times New Roman"/>
          <w:sz w:val="24"/>
          <w:szCs w:val="24"/>
        </w:rPr>
        <w:t xml:space="preserve">2) </w:t>
      </w:r>
      <w:r w:rsidRPr="002B387E">
        <w:rPr>
          <w:rFonts w:ascii="Times New Roman" w:hAnsi="Times New Roman" w:cs="Times New Roman"/>
          <w:sz w:val="24"/>
          <w:szCs w:val="24"/>
        </w:rPr>
        <w:t>ta tegeleb või on tegelenud liigkasuvõtmisega vastavalt krediidiandjate ja -vahendajate seaduse § 39 lõikes 4 sätestatule;</w:t>
      </w:r>
    </w:p>
    <w:p w14:paraId="7E91216A" w14:textId="77777777" w:rsidR="00FE7D8B" w:rsidRPr="00CD140A" w:rsidRDefault="00FE7D8B" w:rsidP="00FE7D8B">
      <w:pPr>
        <w:spacing w:after="0" w:line="240" w:lineRule="auto"/>
        <w:jc w:val="both"/>
        <w:rPr>
          <w:rFonts w:ascii="Times New Roman" w:hAnsi="Times New Roman" w:cs="Times New Roman"/>
          <w:sz w:val="24"/>
          <w:szCs w:val="24"/>
        </w:rPr>
      </w:pPr>
      <w:r w:rsidRPr="00CD140A">
        <w:rPr>
          <w:rFonts w:ascii="Times New Roman" w:hAnsi="Times New Roman" w:cs="Times New Roman"/>
          <w:sz w:val="24"/>
          <w:szCs w:val="24"/>
        </w:rPr>
        <w:t xml:space="preserve">3) tema suhtes on kohaldatud rahvusvahelist sanktsiooni; </w:t>
      </w:r>
    </w:p>
    <w:p w14:paraId="20BBE063" w14:textId="77777777" w:rsidR="00FE7D8B" w:rsidRPr="00CD140A" w:rsidRDefault="00FE7D8B" w:rsidP="00FE7D8B">
      <w:pPr>
        <w:spacing w:after="0" w:line="240" w:lineRule="auto"/>
        <w:jc w:val="both"/>
        <w:rPr>
          <w:rFonts w:ascii="Times New Roman" w:hAnsi="Times New Roman" w:cs="Times New Roman"/>
          <w:sz w:val="24"/>
          <w:szCs w:val="24"/>
        </w:rPr>
      </w:pPr>
      <w:r w:rsidRPr="00CD140A">
        <w:rPr>
          <w:rFonts w:ascii="Times New Roman" w:hAnsi="Times New Roman" w:cs="Times New Roman"/>
          <w:sz w:val="24"/>
          <w:szCs w:val="24"/>
        </w:rPr>
        <w:t>4) tema suhtes on käimas maksejõuetusmenetlus või välja on kuulutatud tema pankrot, välja arvatud juhul, kui kohus on isiku vabastanud pankrotimenetluses täitmata jäänud kohustustest;</w:t>
      </w:r>
    </w:p>
    <w:p w14:paraId="629BF9A0" w14:textId="77777777" w:rsidR="00FE7D8B" w:rsidRPr="00CD140A" w:rsidRDefault="00FE7D8B" w:rsidP="00FE7D8B">
      <w:pPr>
        <w:spacing w:after="0" w:line="240" w:lineRule="auto"/>
        <w:jc w:val="both"/>
        <w:rPr>
          <w:rFonts w:ascii="Times New Roman" w:hAnsi="Times New Roman" w:cs="Times New Roman"/>
          <w:sz w:val="24"/>
          <w:szCs w:val="24"/>
        </w:rPr>
      </w:pPr>
      <w:r w:rsidRPr="00CD140A">
        <w:rPr>
          <w:rFonts w:ascii="Times New Roman" w:hAnsi="Times New Roman" w:cs="Times New Roman"/>
          <w:sz w:val="24"/>
          <w:szCs w:val="24"/>
        </w:rPr>
        <w:t>5) tema tegevus või tegevusetus on kaasa toonud krediidiandja, krediidivahendaja, krediidiasutuse, investeerimisühingu või muu finantsjärelevalve alla kuuluva isiku pankroti või tegevusloa kehtetuks tunnistamise finantsjärelevalve asutuse algatusel;</w:t>
      </w:r>
    </w:p>
    <w:p w14:paraId="14C449CB" w14:textId="46B6B2A4" w:rsidR="00FE7D8B" w:rsidRPr="00CD140A" w:rsidRDefault="00FE7D8B" w:rsidP="00FE7D8B">
      <w:pPr>
        <w:spacing w:after="0" w:line="240" w:lineRule="auto"/>
        <w:jc w:val="both"/>
        <w:rPr>
          <w:rFonts w:ascii="Times New Roman" w:hAnsi="Times New Roman" w:cs="Times New Roman"/>
          <w:sz w:val="24"/>
          <w:szCs w:val="24"/>
        </w:rPr>
      </w:pPr>
      <w:r w:rsidRPr="00CD140A">
        <w:rPr>
          <w:rFonts w:ascii="Times New Roman" w:hAnsi="Times New Roman" w:cs="Times New Roman"/>
          <w:sz w:val="24"/>
          <w:szCs w:val="24"/>
        </w:rPr>
        <w:t>6) tema suhtes on kohus vastavalt karistusseadustiku §-le 49 kohaldanud tegutsemiskeelu või §-le 49</w:t>
      </w:r>
      <w:r w:rsidRPr="00CD140A">
        <w:rPr>
          <w:rFonts w:ascii="Times New Roman" w:hAnsi="Times New Roman" w:cs="Times New Roman"/>
          <w:sz w:val="24"/>
          <w:szCs w:val="24"/>
          <w:bdr w:val="none" w:sz="0" w:space="0" w:color="auto" w:frame="1"/>
          <w:vertAlign w:val="superscript"/>
        </w:rPr>
        <w:t>1</w:t>
      </w:r>
      <w:r w:rsidRPr="00CD140A">
        <w:rPr>
          <w:rFonts w:ascii="Times New Roman" w:hAnsi="Times New Roman" w:cs="Times New Roman"/>
          <w:sz w:val="24"/>
          <w:szCs w:val="24"/>
        </w:rPr>
        <w:t> ettevõtluskeelu, samuti juhul, kui tema suhtes on kohaldatud seaduses või kohtulahendis ette</w:t>
      </w:r>
      <w:r w:rsidR="00CC3CE8">
        <w:rPr>
          <w:rFonts w:ascii="Times New Roman" w:hAnsi="Times New Roman" w:cs="Times New Roman"/>
          <w:sz w:val="24"/>
          <w:szCs w:val="24"/>
        </w:rPr>
        <w:t xml:space="preserve"> </w:t>
      </w:r>
      <w:r w:rsidRPr="00CD140A">
        <w:rPr>
          <w:rFonts w:ascii="Times New Roman" w:hAnsi="Times New Roman" w:cs="Times New Roman"/>
          <w:sz w:val="24"/>
          <w:szCs w:val="24"/>
        </w:rPr>
        <w:t>nähtud ärikeeld või teataval erialal või ametikohal töötamise keeld või teda on karistatud sellise keelu rikkumise eest.</w:t>
      </w:r>
    </w:p>
    <w:p w14:paraId="494F9BFB" w14:textId="4890F571" w:rsidR="00FE7D8B" w:rsidRPr="00CD140A" w:rsidRDefault="00FE7D8B" w:rsidP="00FE7D8B">
      <w:pPr>
        <w:spacing w:after="0" w:line="240" w:lineRule="auto"/>
        <w:jc w:val="both"/>
        <w:rPr>
          <w:rFonts w:ascii="Times New Roman" w:hAnsi="Times New Roman" w:cs="Times New Roman"/>
          <w:sz w:val="24"/>
          <w:szCs w:val="24"/>
        </w:rPr>
      </w:pPr>
      <w:r w:rsidRPr="00CD140A">
        <w:rPr>
          <w:rFonts w:ascii="Times New Roman" w:hAnsi="Times New Roman" w:cs="Times New Roman"/>
          <w:sz w:val="24"/>
          <w:szCs w:val="24"/>
        </w:rPr>
        <w:t xml:space="preserve">(3) Hoiu-laenuühistu </w:t>
      </w:r>
      <w:r w:rsidR="00BA0F90">
        <w:rPr>
          <w:rFonts w:ascii="Times New Roman" w:hAnsi="Times New Roman" w:cs="Times New Roman"/>
          <w:sz w:val="24"/>
          <w:szCs w:val="24"/>
        </w:rPr>
        <w:t>juhtorgani liikmeks</w:t>
      </w:r>
      <w:r w:rsidRPr="00CD140A">
        <w:rPr>
          <w:rFonts w:ascii="Times New Roman" w:hAnsi="Times New Roman" w:cs="Times New Roman"/>
          <w:sz w:val="24"/>
          <w:szCs w:val="24"/>
        </w:rPr>
        <w:t xml:space="preserve"> valitaval isikul peab olema vajalikus mahus aega oma tööülesannete täitmiseks sellel ametikohal ning ta peab teadmiste, oskuste ja kogemuste poolest sobituma juhtorgani koosseisu.</w:t>
      </w:r>
    </w:p>
    <w:p w14:paraId="0E1FBE9C" w14:textId="77777777" w:rsidR="00FE7D8B" w:rsidRPr="005A2C05" w:rsidRDefault="00FE7D8B" w:rsidP="00FE7D8B">
      <w:pPr>
        <w:spacing w:after="0" w:line="240" w:lineRule="auto"/>
        <w:jc w:val="both"/>
        <w:rPr>
          <w:rFonts w:ascii="Times New Roman" w:hAnsi="Times New Roman" w:cs="Times New Roman"/>
          <w:sz w:val="24"/>
          <w:szCs w:val="24"/>
          <w:shd w:val="clear" w:color="auto" w:fill="FFFFFF"/>
        </w:rPr>
      </w:pPr>
      <w:r w:rsidRPr="00CD140A">
        <w:rPr>
          <w:rFonts w:ascii="Times New Roman" w:hAnsi="Times New Roman" w:cs="Times New Roman"/>
          <w:sz w:val="24"/>
          <w:szCs w:val="24"/>
          <w:shd w:val="clear" w:color="auto" w:fill="FFFFFF"/>
        </w:rPr>
        <w:t>(4) Hoiu-laenuühistu juhtorgani liikme valimiseks või määramiseks on vajalik isiku</w:t>
      </w:r>
      <w:r w:rsidRPr="005A2C05">
        <w:rPr>
          <w:rFonts w:ascii="Times New Roman" w:hAnsi="Times New Roman" w:cs="Times New Roman"/>
          <w:sz w:val="24"/>
          <w:szCs w:val="24"/>
          <w:shd w:val="clear" w:color="auto" w:fill="FFFFFF"/>
        </w:rPr>
        <w:t xml:space="preserve"> kirjalik nõusolek. Koos kirjaliku nõusolekuga esitab isik käesoleva paragrahvi lõigetes 1 ja 2 nimetatud nõuetele vastavuse kontrollimiseks ülevaate oma hariduse, töökogemuse, ettevõtluses osalemise ja tema kohta karistusregistrisse kantud karistuste kohta ning kinnituse, et puuduvad käesolevas seaduses sätestatud asjaolud, mis välistavad õiguse olla hoiu-laenuühistu juhtorgani liige.</w:t>
      </w:r>
    </w:p>
    <w:p w14:paraId="72E012A7" w14:textId="77777777" w:rsidR="00FE7D8B" w:rsidRPr="005A2C05" w:rsidRDefault="00FE7D8B" w:rsidP="00FE7D8B">
      <w:pPr>
        <w:spacing w:after="0" w:line="240" w:lineRule="auto"/>
        <w:jc w:val="both"/>
        <w:rPr>
          <w:rFonts w:ascii="Times New Roman" w:hAnsi="Times New Roman" w:cs="Times New Roman"/>
          <w:sz w:val="24"/>
          <w:szCs w:val="24"/>
          <w:lang w:eastAsia="et-EE"/>
        </w:rPr>
      </w:pPr>
      <w:r w:rsidRPr="005A2C05">
        <w:rPr>
          <w:rFonts w:ascii="Times New Roman" w:hAnsi="Times New Roman" w:cs="Times New Roman"/>
          <w:sz w:val="24"/>
          <w:szCs w:val="24"/>
        </w:rPr>
        <w:t xml:space="preserve">(5) </w:t>
      </w:r>
      <w:r w:rsidRPr="005A2C05">
        <w:rPr>
          <w:rFonts w:ascii="Times New Roman" w:hAnsi="Times New Roman" w:cs="Times New Roman"/>
          <w:sz w:val="24"/>
          <w:szCs w:val="24"/>
          <w:lang w:eastAsia="et-EE"/>
        </w:rPr>
        <w:t>Hoiu-laenuühistu juhatuse liige ei tohi olla hoiu-laenuühistu nõukogu liige ega audiitor ega nendega samaväärset majanduslikku huvi omav isik.</w:t>
      </w:r>
    </w:p>
    <w:p w14:paraId="19388269" w14:textId="77777777" w:rsidR="00FE7D8B" w:rsidRPr="005A2C05" w:rsidRDefault="00FE7D8B" w:rsidP="00FE7D8B">
      <w:pPr>
        <w:spacing w:after="0" w:line="240" w:lineRule="auto"/>
        <w:jc w:val="both"/>
        <w:rPr>
          <w:rFonts w:ascii="Times New Roman" w:eastAsia="Times New Roman" w:hAnsi="Times New Roman" w:cs="Times New Roman"/>
          <w:sz w:val="24"/>
          <w:szCs w:val="24"/>
          <w:lang w:eastAsia="et-EE"/>
        </w:rPr>
      </w:pPr>
      <w:r w:rsidRPr="005A2C05">
        <w:rPr>
          <w:rFonts w:ascii="Times New Roman" w:eastAsia="Times New Roman" w:hAnsi="Times New Roman" w:cs="Times New Roman"/>
          <w:sz w:val="24"/>
          <w:szCs w:val="24"/>
          <w:lang w:eastAsia="et-EE"/>
        </w:rPr>
        <w:t>(6) Hoiu-laenuühistu juhatuse liige ei või sõlmida teiste isikutega lepinguid, mille kohaselt on tema ülesandeks investeerimine, laenu- ja investeerimisprojektide koostamine või vahendamine või muu selline tegevus.</w:t>
      </w:r>
    </w:p>
    <w:p w14:paraId="013343A7" w14:textId="77777777" w:rsidR="00F5354C"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w:t>
      </w:r>
      <w:r>
        <w:rPr>
          <w:rFonts w:ascii="Times New Roman" w:hAnsi="Times New Roman" w:cs="Times New Roman"/>
          <w:sz w:val="24"/>
          <w:szCs w:val="24"/>
        </w:rPr>
        <w:t>7</w:t>
      </w:r>
      <w:r w:rsidRPr="005A2C05">
        <w:rPr>
          <w:rFonts w:ascii="Times New Roman" w:hAnsi="Times New Roman" w:cs="Times New Roman"/>
          <w:sz w:val="24"/>
          <w:szCs w:val="24"/>
        </w:rPr>
        <w:t xml:space="preserve">) Hoiu-laenuühistu juhatuse liige ei või tegutseda töötajana, juhtorgani liikmena ega audiitorina krediidiasutuses või teises finantseerimisasutuses, sealhulgas teises hoiu-laenuühistus, välja arvatud sellises finantseerimisasutuses, mille üle </w:t>
      </w:r>
      <w:r>
        <w:rPr>
          <w:rFonts w:ascii="Times New Roman" w:hAnsi="Times New Roman" w:cs="Times New Roman"/>
          <w:sz w:val="24"/>
          <w:szCs w:val="24"/>
        </w:rPr>
        <w:t>h</w:t>
      </w:r>
      <w:r w:rsidRPr="005A2C05">
        <w:rPr>
          <w:rFonts w:ascii="Times New Roman" w:hAnsi="Times New Roman" w:cs="Times New Roman"/>
          <w:sz w:val="24"/>
          <w:szCs w:val="24"/>
        </w:rPr>
        <w:t>oiu-laenuühistu omab otseselt või kaudselt kontrolli.</w:t>
      </w:r>
    </w:p>
    <w:p w14:paraId="4147A49A" w14:textId="5DFA3D4C" w:rsidR="00FE7D8B" w:rsidRDefault="00FE7D8B" w:rsidP="008069B8">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w:t>
      </w:r>
      <w:r>
        <w:rPr>
          <w:rFonts w:ascii="Times New Roman" w:hAnsi="Times New Roman" w:cs="Times New Roman"/>
          <w:sz w:val="24"/>
          <w:szCs w:val="24"/>
        </w:rPr>
        <w:t>8</w:t>
      </w:r>
      <w:r w:rsidRPr="005A2C05">
        <w:rPr>
          <w:rFonts w:ascii="Times New Roman" w:hAnsi="Times New Roman" w:cs="Times New Roman"/>
          <w:sz w:val="24"/>
          <w:szCs w:val="24"/>
        </w:rPr>
        <w:t>) Hoiu-laenuühistu juhtorgani liige ja töötaja, laenukomitee liige ja revisjonikomisjoni liige on kohustatud seadma hoiu-laenuühistu ning selle liikmete majanduslikud huvid kõrgemale oma isiklikest majanduslikest huvidest.</w:t>
      </w:r>
      <w:r w:rsidR="008069B8">
        <w:rPr>
          <w:rFonts w:ascii="Times New Roman" w:hAnsi="Times New Roman" w:cs="Times New Roman"/>
          <w:sz w:val="24"/>
          <w:szCs w:val="24"/>
        </w:rPr>
        <w:t>“;</w:t>
      </w:r>
    </w:p>
    <w:p w14:paraId="17325ED1" w14:textId="77777777" w:rsidR="008069B8" w:rsidRPr="008069B8" w:rsidRDefault="008069B8" w:rsidP="008069B8">
      <w:pPr>
        <w:spacing w:after="0" w:line="240" w:lineRule="auto"/>
        <w:jc w:val="both"/>
        <w:rPr>
          <w:rFonts w:ascii="Times New Roman" w:hAnsi="Times New Roman" w:cs="Times New Roman"/>
          <w:sz w:val="24"/>
          <w:szCs w:val="24"/>
        </w:rPr>
      </w:pPr>
    </w:p>
    <w:p w14:paraId="74828FF1" w14:textId="059B94B9" w:rsidR="00FE7D8B" w:rsidRPr="005A2C05" w:rsidRDefault="00FE7D8B" w:rsidP="00FE7D8B">
      <w:pPr>
        <w:pStyle w:val="Normaallaadveeb"/>
        <w:spacing w:before="0" w:beforeAutospacing="0" w:after="0" w:afterAutospacing="0"/>
        <w:jc w:val="both"/>
        <w:rPr>
          <w:lang w:val="et-EE"/>
        </w:rPr>
      </w:pPr>
      <w:r w:rsidRPr="005A2C05">
        <w:rPr>
          <w:b/>
          <w:bCs/>
          <w:lang w:val="et-EE"/>
        </w:rPr>
        <w:t>5</w:t>
      </w:r>
      <w:r w:rsidR="00C143DD">
        <w:rPr>
          <w:b/>
          <w:bCs/>
          <w:lang w:val="et-EE"/>
        </w:rPr>
        <w:t>3</w:t>
      </w:r>
      <w:r w:rsidRPr="005A2C05">
        <w:rPr>
          <w:b/>
          <w:bCs/>
          <w:lang w:val="et-EE"/>
        </w:rPr>
        <w:t xml:space="preserve">) </w:t>
      </w:r>
      <w:r w:rsidRPr="005A2C05">
        <w:rPr>
          <w:lang w:val="et-EE"/>
        </w:rPr>
        <w:t>seadust täiendatakse</w:t>
      </w:r>
      <w:r w:rsidR="00BE6921">
        <w:rPr>
          <w:lang w:val="et-EE"/>
        </w:rPr>
        <w:t xml:space="preserve"> §-ga</w:t>
      </w:r>
      <w:r w:rsidRPr="005A2C05">
        <w:rPr>
          <w:lang w:val="et-EE"/>
        </w:rPr>
        <w:t xml:space="preserve"> 36</w:t>
      </w:r>
      <w:r w:rsidRPr="005A2C05">
        <w:rPr>
          <w:vertAlign w:val="superscript"/>
          <w:lang w:val="et-EE"/>
        </w:rPr>
        <w:t>1</w:t>
      </w:r>
      <w:r w:rsidRPr="005A2C05">
        <w:rPr>
          <w:lang w:val="et-EE"/>
        </w:rPr>
        <w:t xml:space="preserve"> järgmises sõnastuses: </w:t>
      </w:r>
    </w:p>
    <w:p w14:paraId="4FD91540" w14:textId="60C24EFE" w:rsidR="00FE7D8B" w:rsidRPr="005A2C05" w:rsidRDefault="00FE7D8B" w:rsidP="00FE7D8B">
      <w:pPr>
        <w:pStyle w:val="Normaallaadveeb"/>
        <w:spacing w:before="0" w:beforeAutospacing="0" w:after="0" w:afterAutospacing="0"/>
        <w:jc w:val="both"/>
        <w:rPr>
          <w:b/>
          <w:bCs/>
          <w:lang w:val="et-EE"/>
        </w:rPr>
      </w:pPr>
      <w:r w:rsidRPr="005A2C05">
        <w:rPr>
          <w:lang w:val="et-EE"/>
        </w:rPr>
        <w:t>,,</w:t>
      </w:r>
      <w:r w:rsidRPr="005A2C05">
        <w:rPr>
          <w:b/>
          <w:bCs/>
          <w:lang w:val="et-EE"/>
        </w:rPr>
        <w:t>§ 36</w:t>
      </w:r>
      <w:r w:rsidRPr="005A2C05">
        <w:rPr>
          <w:b/>
          <w:bCs/>
          <w:vertAlign w:val="superscript"/>
          <w:lang w:val="et-EE"/>
        </w:rPr>
        <w:t>1</w:t>
      </w:r>
      <w:r w:rsidRPr="005A2C05">
        <w:rPr>
          <w:b/>
          <w:bCs/>
          <w:lang w:val="et-EE"/>
        </w:rPr>
        <w:t>. Juht</w:t>
      </w:r>
      <w:r w:rsidR="00BA0F90">
        <w:rPr>
          <w:b/>
          <w:bCs/>
          <w:lang w:val="et-EE"/>
        </w:rPr>
        <w:t>organi liikmete</w:t>
      </w:r>
      <w:r w:rsidRPr="005A2C05">
        <w:rPr>
          <w:b/>
          <w:bCs/>
          <w:lang w:val="et-EE"/>
        </w:rPr>
        <w:t xml:space="preserve"> ja töötajate kohustused ning ülesanded</w:t>
      </w:r>
    </w:p>
    <w:p w14:paraId="56110619" w14:textId="374FED4B" w:rsidR="00FE7D8B" w:rsidRPr="002B387E" w:rsidRDefault="00FE7D8B" w:rsidP="00FE7D8B">
      <w:pPr>
        <w:pStyle w:val="Normaallaadveeb"/>
        <w:spacing w:before="0" w:beforeAutospacing="0" w:after="0" w:afterAutospacing="0"/>
        <w:jc w:val="both"/>
        <w:rPr>
          <w:lang w:val="et-EE"/>
        </w:rPr>
      </w:pPr>
      <w:r w:rsidRPr="005A2C05">
        <w:rPr>
          <w:lang w:val="et-EE"/>
        </w:rPr>
        <w:t>(1) Hoiu-laenuühistu ju</w:t>
      </w:r>
      <w:r w:rsidR="00BA0F90">
        <w:rPr>
          <w:lang w:val="et-EE"/>
        </w:rPr>
        <w:t xml:space="preserve">htorgani liikmed </w:t>
      </w:r>
      <w:r w:rsidRPr="005A2C05">
        <w:rPr>
          <w:lang w:val="et-EE"/>
        </w:rPr>
        <w:t xml:space="preserve">ja töötajad </w:t>
      </w:r>
      <w:r w:rsidRPr="002B387E">
        <w:rPr>
          <w:lang w:val="et-EE"/>
        </w:rPr>
        <w:t>tegutsevad nende puhul eeldatava ettenägelikkuse ja hoolsusega ning vastavalt nende ametikohale esitatavatele nõuetele</w:t>
      </w:r>
      <w:r w:rsidR="00BA0F90">
        <w:rPr>
          <w:lang w:val="et-EE"/>
        </w:rPr>
        <w:t>.</w:t>
      </w:r>
      <w:r w:rsidRPr="002B387E">
        <w:rPr>
          <w:lang w:val="et-EE"/>
        </w:rPr>
        <w:t xml:space="preserve"> Hoiu-laenuühistu juhid peavad olema suutelised korraldama ühistu tegevust selliselt, et eelkõige liikmete huvid oleksid piisavalt kaitstud</w:t>
      </w:r>
    </w:p>
    <w:p w14:paraId="6623E2B8" w14:textId="77777777" w:rsidR="00FE7D8B" w:rsidRPr="005A2C05" w:rsidRDefault="00FE7D8B" w:rsidP="00FE7D8B">
      <w:pPr>
        <w:pStyle w:val="Normaallaadveeb"/>
        <w:spacing w:before="0" w:beforeAutospacing="0" w:after="0" w:afterAutospacing="0"/>
        <w:jc w:val="both"/>
        <w:rPr>
          <w:lang w:val="et-EE"/>
        </w:rPr>
      </w:pPr>
      <w:r w:rsidRPr="005A2C05">
        <w:rPr>
          <w:lang w:val="et-EE"/>
        </w:rPr>
        <w:t>(2) Hoiu-laenuühistu töötajad on kohustatud osutama teenuseid õiguspäraselt, piisava asjatundlikkuse, täpsuse ja hoolikusega.</w:t>
      </w:r>
    </w:p>
    <w:p w14:paraId="09BD8D6E" w14:textId="7356F375" w:rsidR="00FE7D8B" w:rsidRPr="005A2C05" w:rsidRDefault="00FE7D8B" w:rsidP="00FE7D8B">
      <w:pPr>
        <w:pStyle w:val="Normaallaadveeb"/>
        <w:spacing w:before="0" w:beforeAutospacing="0" w:after="0" w:afterAutospacing="0"/>
        <w:jc w:val="both"/>
        <w:rPr>
          <w:lang w:val="et-EE"/>
        </w:rPr>
      </w:pPr>
      <w:r w:rsidRPr="005A2C05">
        <w:rPr>
          <w:lang w:val="et-EE"/>
        </w:rPr>
        <w:t>(3) Hoiu-laenuühistu juh</w:t>
      </w:r>
      <w:r w:rsidR="00BA0F90">
        <w:rPr>
          <w:lang w:val="et-EE"/>
        </w:rPr>
        <w:t>torgani liikmed</w:t>
      </w:r>
      <w:r w:rsidRPr="005A2C05">
        <w:rPr>
          <w:lang w:val="et-EE"/>
        </w:rPr>
        <w:t xml:space="preserve"> tagavad, et ühistu organisatsiooniline struktuur on läbipaistev ja selgelt määratud vastutusaladega ning kehtestatud riskide tuvastamise, mõõtmise, </w:t>
      </w:r>
      <w:r w:rsidRPr="005A2C05">
        <w:rPr>
          <w:lang w:val="et-EE"/>
        </w:rPr>
        <w:lastRenderedPageBreak/>
        <w:t xml:space="preserve">juhtimise, pideva jälgimise ja nendest teavitamise protseduurid, mis on hoiu-laenuühistu laadi, ulatust ning keerukuse astet arvestades piisavad ja proportsionaalsed. </w:t>
      </w:r>
    </w:p>
    <w:p w14:paraId="47E76D9B" w14:textId="77777777" w:rsidR="00FE7D8B" w:rsidRPr="005A2C05" w:rsidRDefault="00FE7D8B" w:rsidP="00FE7D8B">
      <w:pPr>
        <w:pStyle w:val="Normaallaadveeb"/>
        <w:spacing w:before="0" w:beforeAutospacing="0" w:after="0" w:afterAutospacing="0"/>
        <w:jc w:val="both"/>
        <w:rPr>
          <w:lang w:val="et-EE"/>
        </w:rPr>
      </w:pPr>
      <w:r w:rsidRPr="005A2C05">
        <w:rPr>
          <w:lang w:val="et-EE"/>
        </w:rPr>
        <w:t xml:space="preserve">(4) Hoiu-laenuühistu </w:t>
      </w:r>
      <w:r w:rsidRPr="002B387E">
        <w:rPr>
          <w:lang w:val="et-EE"/>
        </w:rPr>
        <w:t>juhatus on kohustatud veenduma, et käesoleva seaduse alusel kehtestatud eeskirjad ja muud protseduurireeglid oleksid ajakohased, hindama nende tulemuslikkust ning rakendama asjakohaseid meetmeid puuduste kõrvaldamiseks.”;</w:t>
      </w:r>
    </w:p>
    <w:p w14:paraId="1464B970" w14:textId="77777777" w:rsidR="00FE7D8B" w:rsidRPr="005A2C05" w:rsidRDefault="00FE7D8B" w:rsidP="00FE7D8B">
      <w:pPr>
        <w:pStyle w:val="Normaallaadveeb"/>
        <w:spacing w:before="0" w:beforeAutospacing="0" w:after="0" w:afterAutospacing="0"/>
        <w:jc w:val="both"/>
        <w:rPr>
          <w:lang w:val="et-EE"/>
        </w:rPr>
      </w:pPr>
    </w:p>
    <w:p w14:paraId="772AC744" w14:textId="2885D888"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
          <w:sz w:val="24"/>
          <w:szCs w:val="24"/>
        </w:rPr>
        <w:t>5</w:t>
      </w:r>
      <w:r w:rsidR="00C143DD">
        <w:rPr>
          <w:rFonts w:ascii="Times New Roman" w:hAnsi="Times New Roman" w:cs="Times New Roman"/>
          <w:b/>
          <w:sz w:val="24"/>
          <w:szCs w:val="24"/>
        </w:rPr>
        <w:t>4</w:t>
      </w:r>
      <w:r w:rsidRPr="005A2C05">
        <w:rPr>
          <w:rFonts w:ascii="Times New Roman" w:hAnsi="Times New Roman" w:cs="Times New Roman"/>
          <w:b/>
          <w:sz w:val="24"/>
          <w:szCs w:val="24"/>
        </w:rPr>
        <w:t>)</w:t>
      </w:r>
      <w:r w:rsidRPr="005A2C05">
        <w:rPr>
          <w:rFonts w:ascii="Times New Roman" w:hAnsi="Times New Roman" w:cs="Times New Roman"/>
          <w:sz w:val="24"/>
          <w:szCs w:val="24"/>
        </w:rPr>
        <w:t xml:space="preserve"> paragrahvi 39 tekst muudetakse ja sõnastatakse järgmiselt:</w:t>
      </w:r>
    </w:p>
    <w:p w14:paraId="3F2B63C7" w14:textId="77777777" w:rsidR="00FE7D8B" w:rsidRPr="005A2C05" w:rsidRDefault="00FE7D8B" w:rsidP="00FE7D8B">
      <w:pPr>
        <w:pStyle w:val="Kehatekst2"/>
        <w:spacing w:after="0" w:line="240" w:lineRule="auto"/>
        <w:rPr>
          <w:sz w:val="24"/>
          <w:szCs w:val="24"/>
        </w:rPr>
      </w:pPr>
      <w:r w:rsidRPr="005A2C05">
        <w:rPr>
          <w:sz w:val="24"/>
          <w:szCs w:val="24"/>
        </w:rPr>
        <w:t>„(1) Revisjonikomisjon revideerib hoiu-laenuühistu tegevust, sealhulgas:</w:t>
      </w:r>
    </w:p>
    <w:p w14:paraId="7E9FAEAB" w14:textId="203FC7A2"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1) kontrollib hoiu-laenuühistu ning tema juhtorganite liikmete ja nende tegevuse vastavust käesolevas seaduses ja tulundusühistuseaduses sätestatu</w:t>
      </w:r>
      <w:r w:rsidR="00CC3CE8">
        <w:rPr>
          <w:rFonts w:ascii="Times New Roman" w:hAnsi="Times New Roman" w:cs="Times New Roman"/>
          <w:sz w:val="24"/>
          <w:szCs w:val="24"/>
        </w:rPr>
        <w:t>le</w:t>
      </w:r>
      <w:r w:rsidRPr="005A2C05">
        <w:rPr>
          <w:rFonts w:ascii="Times New Roman" w:hAnsi="Times New Roman" w:cs="Times New Roman"/>
          <w:sz w:val="24"/>
          <w:szCs w:val="24"/>
        </w:rPr>
        <w:t xml:space="preserve">, juhtorganite otsustele, </w:t>
      </w:r>
      <w:proofErr w:type="spellStart"/>
      <w:r w:rsidRPr="005A2C05">
        <w:rPr>
          <w:rFonts w:ascii="Times New Roman" w:hAnsi="Times New Roman" w:cs="Times New Roman"/>
          <w:sz w:val="24"/>
          <w:szCs w:val="24"/>
        </w:rPr>
        <w:t>sise</w:t>
      </w:r>
      <w:proofErr w:type="spellEnd"/>
      <w:r w:rsidRPr="005A2C05">
        <w:rPr>
          <w:rFonts w:ascii="Times New Roman" w:hAnsi="Times New Roman" w:cs="Times New Roman"/>
          <w:sz w:val="24"/>
          <w:szCs w:val="24"/>
        </w:rPr>
        <w:t>-eeskirjadele, hoiu-laenuühistu sõlmitud lepingutele ja heale tavale;</w:t>
      </w:r>
    </w:p>
    <w:p w14:paraId="4EFCCD1B"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2) teostab järelevalvet käesoleva seaduse kohaselt kehtestatud tegevuspõhimõtete ja </w:t>
      </w:r>
      <w:proofErr w:type="spellStart"/>
      <w:r w:rsidRPr="005A2C05">
        <w:rPr>
          <w:rFonts w:ascii="Times New Roman" w:hAnsi="Times New Roman" w:cs="Times New Roman"/>
          <w:sz w:val="24"/>
          <w:szCs w:val="24"/>
        </w:rPr>
        <w:t>sise</w:t>
      </w:r>
      <w:proofErr w:type="spellEnd"/>
      <w:r w:rsidRPr="005A2C05">
        <w:rPr>
          <w:rFonts w:ascii="Times New Roman" w:hAnsi="Times New Roman" w:cs="Times New Roman"/>
          <w:sz w:val="24"/>
          <w:szCs w:val="24"/>
        </w:rPr>
        <w:t>-eeskirjade ning hoiu-laenuühistu kohustuste täitmisel esinevate puuduste kõrvaldamiseks võetud meetmete asjakohasuse ja tulemuslikkuse üle ning hindab neid regulaarselt;</w:t>
      </w:r>
    </w:p>
    <w:p w14:paraId="53556FBB" w14:textId="1B23EB5C"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3) nõustab hoiu-laenuühistu teenuste osutamise eest vastutavaid </w:t>
      </w:r>
      <w:r w:rsidR="00BA0F90">
        <w:rPr>
          <w:rFonts w:ascii="Times New Roman" w:hAnsi="Times New Roman" w:cs="Times New Roman"/>
          <w:sz w:val="24"/>
          <w:szCs w:val="24"/>
        </w:rPr>
        <w:t>töötajaid ja juhtorgani liikmeid</w:t>
      </w:r>
      <w:r w:rsidRPr="005A2C05">
        <w:rPr>
          <w:rFonts w:ascii="Times New Roman" w:hAnsi="Times New Roman" w:cs="Times New Roman"/>
          <w:sz w:val="24"/>
          <w:szCs w:val="24"/>
        </w:rPr>
        <w:t xml:space="preserve"> käesolevas seaduses sätestatud kohustuste täitmisega seotud küsimustes;</w:t>
      </w:r>
    </w:p>
    <w:p w14:paraId="0FAC3A7E"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4) esitab käesoleva seaduse kohaselt ette nähtud aruandeid.</w:t>
      </w:r>
    </w:p>
    <w:p w14:paraId="5D4CBA48" w14:textId="77777777" w:rsidR="00FE7D8B" w:rsidRPr="005A2C05" w:rsidRDefault="00FE7D8B" w:rsidP="00FE7D8B">
      <w:pPr>
        <w:pStyle w:val="Normaallaadveeb"/>
        <w:shd w:val="clear" w:color="auto" w:fill="FFFFFF"/>
        <w:spacing w:before="0" w:beforeAutospacing="0" w:after="0" w:afterAutospacing="0"/>
        <w:jc w:val="both"/>
        <w:rPr>
          <w:lang w:val="et-EE"/>
        </w:rPr>
      </w:pPr>
      <w:r w:rsidRPr="005A2C05">
        <w:rPr>
          <w:lang w:val="et-EE"/>
        </w:rPr>
        <w:t>(2) Hoiu-laenuühistu tagab revisjonikomisjonile kõik revisjonikomisjoni ülesannete täitmiseks vajalikud õigused ja töötingimused, sealhulgas õiguse saada selgitusi ja teavet hoiu-laenuühistu juhtorganite liikmetelt ja töötajatelt ning võimaluse jälgida avastatud puuduste kõrvaldamist ja tehtud ettepanekute täitmist.</w:t>
      </w:r>
    </w:p>
    <w:p w14:paraId="63933312" w14:textId="77777777" w:rsidR="00FE7D8B" w:rsidRPr="005A2C05" w:rsidRDefault="00FE7D8B" w:rsidP="00FE7D8B">
      <w:pPr>
        <w:pStyle w:val="Normaallaadveeb"/>
        <w:shd w:val="clear" w:color="auto" w:fill="FFFFFF"/>
        <w:spacing w:before="0" w:beforeAutospacing="0" w:after="0" w:afterAutospacing="0"/>
        <w:jc w:val="both"/>
        <w:rPr>
          <w:lang w:val="et-EE"/>
        </w:rPr>
      </w:pPr>
      <w:r w:rsidRPr="005A2C05">
        <w:rPr>
          <w:lang w:val="et-EE"/>
        </w:rPr>
        <w:t>(3) Revisjonikomisjon on kohustatud talle hoiu-laenuühistu kohta teatavaks saanud teabe, mis osutab käesoleva seaduse nõuetele mittevastavusele või liikme huvide olulisele kahjustamisele, viivitamata edastama hoiu-laenuühistu nõukogule ja üldkoosolekule ning hoiu-laenuühistu volinikele nende olemasolu korral.“;</w:t>
      </w:r>
    </w:p>
    <w:p w14:paraId="211B2E5B" w14:textId="77777777" w:rsidR="00FE7D8B" w:rsidRPr="005A2C05" w:rsidRDefault="00FE7D8B" w:rsidP="00FE7D8B">
      <w:pPr>
        <w:pStyle w:val="Normaallaadveeb"/>
        <w:shd w:val="clear" w:color="auto" w:fill="FFFFFF"/>
        <w:spacing w:before="0" w:beforeAutospacing="0" w:after="0" w:afterAutospacing="0"/>
        <w:jc w:val="both"/>
        <w:rPr>
          <w:lang w:val="et-EE" w:eastAsia="et-EE"/>
        </w:rPr>
      </w:pPr>
    </w:p>
    <w:p w14:paraId="2ACE135B" w14:textId="2CEF7B47" w:rsidR="00FE7D8B" w:rsidRPr="005A2C05" w:rsidRDefault="00FE7D8B" w:rsidP="00FE7D8B">
      <w:pPr>
        <w:pStyle w:val="Normaallaadveeb"/>
        <w:shd w:val="clear" w:color="auto" w:fill="FFFFFF"/>
        <w:spacing w:before="0" w:beforeAutospacing="0" w:after="0" w:afterAutospacing="0"/>
        <w:jc w:val="both"/>
        <w:rPr>
          <w:lang w:val="et-EE" w:eastAsia="et-EE"/>
        </w:rPr>
      </w:pPr>
      <w:r w:rsidRPr="005A2C05">
        <w:rPr>
          <w:b/>
          <w:bCs/>
          <w:lang w:val="et-EE" w:eastAsia="et-EE"/>
        </w:rPr>
        <w:t>5</w:t>
      </w:r>
      <w:r w:rsidR="00C143DD">
        <w:rPr>
          <w:b/>
          <w:bCs/>
          <w:lang w:val="et-EE" w:eastAsia="et-EE"/>
        </w:rPr>
        <w:t>5</w:t>
      </w:r>
      <w:r w:rsidRPr="005A2C05">
        <w:rPr>
          <w:b/>
          <w:bCs/>
          <w:lang w:val="et-EE" w:eastAsia="et-EE"/>
        </w:rPr>
        <w:t>)</w:t>
      </w:r>
      <w:r w:rsidRPr="005A2C05">
        <w:rPr>
          <w:lang w:val="et-EE" w:eastAsia="et-EE"/>
        </w:rPr>
        <w:t xml:space="preserve"> paragrahvi 40 lõiked 1 ja 2 muudetakse ning sõnastatakse järgmiselt:</w:t>
      </w:r>
    </w:p>
    <w:p w14:paraId="3EC949AC" w14:textId="77777777" w:rsidR="00FE7D8B" w:rsidRPr="005A2C05" w:rsidRDefault="00FE7D8B" w:rsidP="00FE7D8B">
      <w:pPr>
        <w:pStyle w:val="Normaallaadveeb"/>
        <w:shd w:val="clear" w:color="auto" w:fill="FFFFFF"/>
        <w:spacing w:before="0" w:beforeAutospacing="0" w:after="0" w:afterAutospacing="0"/>
        <w:jc w:val="both"/>
        <w:rPr>
          <w:lang w:val="et-EE" w:eastAsia="et-EE"/>
        </w:rPr>
      </w:pPr>
      <w:r w:rsidRPr="005A2C05">
        <w:rPr>
          <w:lang w:val="et-EE" w:eastAsia="et-EE"/>
        </w:rPr>
        <w:t>„(1) Revisjonikomisjon esitab hoiu-laenuühistu juhatusele ja nõukogule vähemalt kord kuue kuu jooksul ülevaate tuvastatud riskide, läbiviidud analüüside ja kontrollide tulemuste ning muude käesoleva seaduse § 39 lõikes 3 nimetatud asjaolude kohta nende olemasolu korral. Ülevaade peab sisaldama hinnangut ka vastavusriski ja potentsiaalsete riskide kohta, mis muu hulgas tulenevad käesoleva seaduse ja tulundusühistuseaduse muudatustest.</w:t>
      </w:r>
    </w:p>
    <w:p w14:paraId="4B1C2D7D" w14:textId="77777777" w:rsidR="00FE7D8B" w:rsidRPr="005A2C05" w:rsidRDefault="00FE7D8B" w:rsidP="00FE7D8B">
      <w:pPr>
        <w:pStyle w:val="Normaallaadveeb"/>
        <w:shd w:val="clear" w:color="auto" w:fill="FFFFFF"/>
        <w:spacing w:before="0" w:beforeAutospacing="0" w:after="0" w:afterAutospacing="0"/>
        <w:jc w:val="both"/>
        <w:rPr>
          <w:lang w:val="et-EE" w:eastAsia="et-EE"/>
        </w:rPr>
      </w:pPr>
    </w:p>
    <w:p w14:paraId="130A04BB" w14:textId="77777777" w:rsidR="00FE7D8B" w:rsidRPr="005A2C05" w:rsidRDefault="00FE7D8B" w:rsidP="00FE7D8B">
      <w:pPr>
        <w:pStyle w:val="Normaallaadveeb"/>
        <w:shd w:val="clear" w:color="auto" w:fill="FFFFFF"/>
        <w:spacing w:before="0" w:beforeAutospacing="0" w:after="0" w:afterAutospacing="0"/>
        <w:jc w:val="both"/>
        <w:rPr>
          <w:lang w:val="et-EE" w:eastAsia="et-EE"/>
        </w:rPr>
      </w:pPr>
      <w:r w:rsidRPr="005A2C05">
        <w:rPr>
          <w:lang w:val="et-EE" w:eastAsia="et-EE"/>
        </w:rPr>
        <w:t>(2) Kui hoiu-laenuühistu juhatus ei ole võtnud kasutusele abinõusid käesoleva seaduse § 39 lõikes 3 nimetatud rikkumiste kõrvaldamiseks kahe kuu jooksul nendest teadasaamisest arvates, nõuab revisjonikomisjon vastavalt käesoleva seaduse § 32</w:t>
      </w:r>
      <w:r w:rsidRPr="005A2C05">
        <w:rPr>
          <w:vertAlign w:val="superscript"/>
          <w:lang w:val="et-EE" w:eastAsia="et-EE"/>
        </w:rPr>
        <w:t>1</w:t>
      </w:r>
      <w:r w:rsidRPr="005A2C05">
        <w:rPr>
          <w:lang w:val="et-EE" w:eastAsia="et-EE"/>
        </w:rPr>
        <w:t xml:space="preserve"> lõike 2 punktile 5 juhatuselt hoiu-laenuühistu erakorralise üldkoosoleku kokkukutsumist.“;</w:t>
      </w:r>
    </w:p>
    <w:p w14:paraId="02643821" w14:textId="77777777" w:rsidR="00FE7D8B" w:rsidRPr="005A2C05" w:rsidRDefault="00FE7D8B" w:rsidP="00FE7D8B">
      <w:pPr>
        <w:pStyle w:val="Normaallaadveeb"/>
        <w:shd w:val="clear" w:color="auto" w:fill="FFFFFF"/>
        <w:spacing w:before="0" w:beforeAutospacing="0" w:after="0" w:afterAutospacing="0"/>
        <w:jc w:val="both"/>
        <w:rPr>
          <w:lang w:val="et-EE" w:eastAsia="et-EE"/>
        </w:rPr>
      </w:pPr>
    </w:p>
    <w:p w14:paraId="59C9F452" w14:textId="4860080D" w:rsidR="00FE7D8B" w:rsidRPr="005A2C05" w:rsidRDefault="00FE7D8B" w:rsidP="00FE7D8B">
      <w:pPr>
        <w:pStyle w:val="Normaallaadveeb"/>
        <w:shd w:val="clear" w:color="auto" w:fill="FFFFFF"/>
        <w:spacing w:before="0" w:beforeAutospacing="0" w:after="0" w:afterAutospacing="0"/>
        <w:jc w:val="both"/>
        <w:rPr>
          <w:lang w:val="et-EE" w:eastAsia="et-EE"/>
        </w:rPr>
      </w:pPr>
      <w:r w:rsidRPr="005A2C05">
        <w:rPr>
          <w:b/>
          <w:bCs/>
          <w:lang w:val="et-EE" w:eastAsia="et-EE"/>
        </w:rPr>
        <w:t>5</w:t>
      </w:r>
      <w:r w:rsidR="00C143DD">
        <w:rPr>
          <w:b/>
          <w:bCs/>
          <w:lang w:val="et-EE" w:eastAsia="et-EE"/>
        </w:rPr>
        <w:t>6</w:t>
      </w:r>
      <w:r w:rsidRPr="005A2C05">
        <w:rPr>
          <w:b/>
          <w:bCs/>
          <w:lang w:val="et-EE" w:eastAsia="et-EE"/>
        </w:rPr>
        <w:t>)</w:t>
      </w:r>
      <w:r w:rsidRPr="005A2C05">
        <w:rPr>
          <w:lang w:val="et-EE" w:eastAsia="et-EE"/>
        </w:rPr>
        <w:t xml:space="preserve"> paragrahvi 40 lõige 3 tunnistatakse kehtetuks;</w:t>
      </w:r>
    </w:p>
    <w:p w14:paraId="33AEDFAF" w14:textId="77777777" w:rsidR="00FE7D8B" w:rsidRPr="005A2C05" w:rsidRDefault="00FE7D8B" w:rsidP="00FE7D8B">
      <w:pPr>
        <w:pStyle w:val="Normaallaadveeb"/>
        <w:shd w:val="clear" w:color="auto" w:fill="FFFFFF"/>
        <w:spacing w:before="0" w:beforeAutospacing="0" w:after="0" w:afterAutospacing="0"/>
        <w:jc w:val="both"/>
        <w:rPr>
          <w:lang w:val="et-EE" w:eastAsia="et-EE"/>
        </w:rPr>
      </w:pPr>
    </w:p>
    <w:p w14:paraId="56C80AA6" w14:textId="544F3C04"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
          <w:bCs/>
          <w:sz w:val="24"/>
          <w:szCs w:val="24"/>
        </w:rPr>
        <w:t>5</w:t>
      </w:r>
      <w:r w:rsidR="00C143DD">
        <w:rPr>
          <w:rFonts w:ascii="Times New Roman" w:hAnsi="Times New Roman" w:cs="Times New Roman"/>
          <w:b/>
          <w:bCs/>
          <w:sz w:val="24"/>
          <w:szCs w:val="24"/>
        </w:rPr>
        <w:t>7</w:t>
      </w:r>
      <w:r w:rsidRPr="005A2C05">
        <w:rPr>
          <w:rFonts w:ascii="Times New Roman" w:hAnsi="Times New Roman" w:cs="Times New Roman"/>
          <w:b/>
          <w:bCs/>
          <w:sz w:val="24"/>
          <w:szCs w:val="24"/>
        </w:rPr>
        <w:t>)</w:t>
      </w:r>
      <w:r w:rsidRPr="005A2C05">
        <w:rPr>
          <w:rFonts w:ascii="Times New Roman" w:hAnsi="Times New Roman" w:cs="Times New Roman"/>
          <w:sz w:val="24"/>
          <w:szCs w:val="24"/>
        </w:rPr>
        <w:t xml:space="preserve"> paragrahvi 41 lõige 1 muudetakse ja sõnastatakse järgmiselt:</w:t>
      </w:r>
    </w:p>
    <w:p w14:paraId="534D667C"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„(1) Hoiu-laenuühistu raamatupidamise aastaaruande audit on kohustuslik.“;</w:t>
      </w:r>
    </w:p>
    <w:p w14:paraId="5B617744" w14:textId="77777777" w:rsidR="00FE7D8B" w:rsidRPr="005A2C05" w:rsidRDefault="00FE7D8B" w:rsidP="00FE7D8B">
      <w:pPr>
        <w:spacing w:after="0" w:line="240" w:lineRule="auto"/>
        <w:jc w:val="both"/>
        <w:rPr>
          <w:rFonts w:ascii="Times New Roman" w:hAnsi="Times New Roman" w:cs="Times New Roman"/>
          <w:sz w:val="24"/>
          <w:szCs w:val="24"/>
        </w:rPr>
      </w:pPr>
    </w:p>
    <w:p w14:paraId="45294BD6" w14:textId="65C8184F"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
          <w:bCs/>
          <w:sz w:val="24"/>
          <w:szCs w:val="24"/>
        </w:rPr>
        <w:t>5</w:t>
      </w:r>
      <w:r w:rsidR="00C143DD">
        <w:rPr>
          <w:rFonts w:ascii="Times New Roman" w:hAnsi="Times New Roman" w:cs="Times New Roman"/>
          <w:b/>
          <w:bCs/>
          <w:sz w:val="24"/>
          <w:szCs w:val="24"/>
        </w:rPr>
        <w:t>8</w:t>
      </w:r>
      <w:r w:rsidRPr="005A2C05">
        <w:rPr>
          <w:rFonts w:ascii="Times New Roman" w:hAnsi="Times New Roman" w:cs="Times New Roman"/>
          <w:b/>
          <w:bCs/>
          <w:sz w:val="24"/>
          <w:szCs w:val="24"/>
        </w:rPr>
        <w:t>)</w:t>
      </w:r>
      <w:r w:rsidRPr="005A2C05">
        <w:rPr>
          <w:rFonts w:ascii="Times New Roman" w:hAnsi="Times New Roman" w:cs="Times New Roman"/>
          <w:sz w:val="24"/>
          <w:szCs w:val="24"/>
        </w:rPr>
        <w:t xml:space="preserve"> paragrahvi 41 lõige 4 muudetakse ja sõnastatakse järgmiselt:</w:t>
      </w:r>
    </w:p>
    <w:p w14:paraId="5C4F2C4E" w14:textId="163A8069"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„(4) Lisaks käesoleva paragrahvi lõikes 1 sätestatule korraldab hoiu-laenuühistu käesoleva seaduse §-s 27, § 27</w:t>
      </w:r>
      <w:r w:rsidRPr="005A2C05">
        <w:rPr>
          <w:rFonts w:ascii="Times New Roman" w:hAnsi="Times New Roman" w:cs="Times New Roman"/>
          <w:sz w:val="24"/>
          <w:szCs w:val="24"/>
          <w:vertAlign w:val="superscript"/>
        </w:rPr>
        <w:t xml:space="preserve">1 </w:t>
      </w:r>
      <w:r w:rsidRPr="005A2C05">
        <w:rPr>
          <w:rFonts w:ascii="Times New Roman" w:hAnsi="Times New Roman" w:cs="Times New Roman"/>
          <w:sz w:val="24"/>
          <w:szCs w:val="24"/>
        </w:rPr>
        <w:t>lõikes 4</w:t>
      </w:r>
      <w:r w:rsidR="00786AF5">
        <w:rPr>
          <w:rFonts w:ascii="Times New Roman" w:hAnsi="Times New Roman" w:cs="Times New Roman"/>
          <w:sz w:val="24"/>
          <w:szCs w:val="24"/>
        </w:rPr>
        <w:t xml:space="preserve">, </w:t>
      </w:r>
      <w:r w:rsidRPr="005A2C05">
        <w:rPr>
          <w:rFonts w:ascii="Times New Roman" w:hAnsi="Times New Roman" w:cs="Times New Roman"/>
          <w:sz w:val="24"/>
          <w:szCs w:val="24"/>
        </w:rPr>
        <w:t>§ 28 lõigetes 2</w:t>
      </w:r>
      <w:r w:rsidRPr="005A2C05">
        <w:rPr>
          <w:rFonts w:ascii="Times New Roman" w:hAnsi="Times New Roman" w:cs="Times New Roman"/>
          <w:color w:val="202020"/>
          <w:sz w:val="24"/>
          <w:szCs w:val="24"/>
          <w:shd w:val="clear" w:color="auto" w:fill="FFFFFF"/>
        </w:rPr>
        <w:t>–</w:t>
      </w:r>
      <w:r w:rsidRPr="005A2C05">
        <w:rPr>
          <w:rFonts w:ascii="Times New Roman" w:hAnsi="Times New Roman" w:cs="Times New Roman"/>
          <w:sz w:val="24"/>
          <w:szCs w:val="24"/>
        </w:rPr>
        <w:t>4 ja 6</w:t>
      </w:r>
      <w:r w:rsidRPr="005A2C05">
        <w:rPr>
          <w:rFonts w:ascii="Times New Roman" w:hAnsi="Times New Roman" w:cs="Times New Roman"/>
          <w:color w:val="202020"/>
          <w:sz w:val="24"/>
          <w:szCs w:val="24"/>
          <w:shd w:val="clear" w:color="auto" w:fill="FFFFFF"/>
        </w:rPr>
        <w:t>–</w:t>
      </w:r>
      <w:r w:rsidRPr="005A2C05">
        <w:rPr>
          <w:rFonts w:ascii="Times New Roman" w:hAnsi="Times New Roman" w:cs="Times New Roman"/>
          <w:sz w:val="24"/>
          <w:szCs w:val="24"/>
        </w:rPr>
        <w:t xml:space="preserve">11 </w:t>
      </w:r>
      <w:r w:rsidR="00786AF5">
        <w:rPr>
          <w:rFonts w:ascii="Times New Roman" w:hAnsi="Times New Roman" w:cs="Times New Roman"/>
          <w:sz w:val="24"/>
          <w:szCs w:val="24"/>
        </w:rPr>
        <w:t>ning §-s 28</w:t>
      </w:r>
      <w:r w:rsidR="00786AF5">
        <w:rPr>
          <w:rFonts w:ascii="Times New Roman" w:hAnsi="Times New Roman" w:cs="Times New Roman"/>
          <w:sz w:val="24"/>
          <w:szCs w:val="24"/>
          <w:vertAlign w:val="superscript"/>
        </w:rPr>
        <w:t>2</w:t>
      </w:r>
      <w:r w:rsidR="00786AF5">
        <w:rPr>
          <w:rFonts w:ascii="Times New Roman" w:hAnsi="Times New Roman" w:cs="Times New Roman"/>
          <w:sz w:val="24"/>
          <w:szCs w:val="24"/>
        </w:rPr>
        <w:t xml:space="preserve"> </w:t>
      </w:r>
      <w:r>
        <w:rPr>
          <w:rFonts w:ascii="Times New Roman" w:hAnsi="Times New Roman" w:cs="Times New Roman"/>
          <w:sz w:val="24"/>
          <w:szCs w:val="24"/>
        </w:rPr>
        <w:t>nimetatud</w:t>
      </w:r>
      <w:r w:rsidRPr="005A2C05">
        <w:rPr>
          <w:rFonts w:ascii="Times New Roman" w:hAnsi="Times New Roman" w:cs="Times New Roman"/>
          <w:sz w:val="24"/>
          <w:szCs w:val="24"/>
        </w:rPr>
        <w:t xml:space="preserve"> nõuete täitmise audiitorkontrolli (edaspidi </w:t>
      </w:r>
      <w:r w:rsidRPr="005A2C05">
        <w:rPr>
          <w:rFonts w:ascii="Times New Roman" w:hAnsi="Times New Roman" w:cs="Times New Roman"/>
          <w:i/>
          <w:iCs/>
          <w:sz w:val="24"/>
          <w:szCs w:val="24"/>
        </w:rPr>
        <w:t>eritöö</w:t>
      </w:r>
      <w:r w:rsidRPr="005A2C05">
        <w:rPr>
          <w:rFonts w:ascii="Times New Roman" w:hAnsi="Times New Roman" w:cs="Times New Roman"/>
          <w:sz w:val="24"/>
          <w:szCs w:val="24"/>
        </w:rPr>
        <w:t>). Audiitorettevõtja kontrollib käesoleva lõike esimeses lauses nimetatud nõuete täitmist bilansipäeva seisuga.“;</w:t>
      </w:r>
    </w:p>
    <w:p w14:paraId="646384D3" w14:textId="77777777" w:rsidR="00FE7D8B" w:rsidRPr="005A2C05" w:rsidRDefault="00FE7D8B" w:rsidP="00FE7D8B">
      <w:pPr>
        <w:spacing w:after="0" w:line="240" w:lineRule="auto"/>
        <w:jc w:val="both"/>
        <w:rPr>
          <w:rFonts w:ascii="Times New Roman" w:hAnsi="Times New Roman" w:cs="Times New Roman"/>
          <w:sz w:val="24"/>
          <w:szCs w:val="24"/>
        </w:rPr>
      </w:pPr>
    </w:p>
    <w:p w14:paraId="58EB8059" w14:textId="2D2E183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5</w:t>
      </w:r>
      <w:r w:rsidR="00C143DD">
        <w:rPr>
          <w:rFonts w:ascii="Times New Roman" w:hAnsi="Times New Roman" w:cs="Times New Roman"/>
          <w:b/>
          <w:sz w:val="24"/>
          <w:szCs w:val="24"/>
        </w:rPr>
        <w:t>9</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paragrahvi 41 täiendatakse </w:t>
      </w:r>
      <w:r>
        <w:rPr>
          <w:rFonts w:ascii="Times New Roman" w:hAnsi="Times New Roman" w:cs="Times New Roman"/>
          <w:bCs/>
          <w:sz w:val="24"/>
          <w:szCs w:val="24"/>
        </w:rPr>
        <w:t xml:space="preserve">lõigetega </w:t>
      </w:r>
      <w:bookmarkStart w:id="15" w:name="_Hlk168926487"/>
      <w:r>
        <w:rPr>
          <w:rFonts w:ascii="Times New Roman" w:hAnsi="Times New Roman" w:cs="Times New Roman"/>
          <w:bCs/>
          <w:sz w:val="24"/>
          <w:szCs w:val="24"/>
        </w:rPr>
        <w:t>5</w:t>
      </w:r>
      <w:r w:rsidRPr="00BC2282">
        <w:rPr>
          <w:rFonts w:ascii="Times New Roman" w:hAnsi="Times New Roman" w:cs="Times New Roman"/>
          <w:bCs/>
          <w:sz w:val="24"/>
          <w:szCs w:val="24"/>
        </w:rPr>
        <w:t>–</w:t>
      </w:r>
      <w:r w:rsidR="00786AF5">
        <w:rPr>
          <w:rFonts w:ascii="Times New Roman" w:hAnsi="Times New Roman" w:cs="Times New Roman"/>
          <w:bCs/>
          <w:sz w:val="24"/>
          <w:szCs w:val="24"/>
        </w:rPr>
        <w:t>6</w:t>
      </w:r>
      <w:r w:rsidRPr="005A2C05">
        <w:rPr>
          <w:rFonts w:ascii="Times New Roman" w:hAnsi="Times New Roman" w:cs="Times New Roman"/>
          <w:bCs/>
          <w:sz w:val="24"/>
          <w:szCs w:val="24"/>
        </w:rPr>
        <w:t xml:space="preserve"> </w:t>
      </w:r>
      <w:bookmarkEnd w:id="15"/>
      <w:r w:rsidRPr="005A2C05">
        <w:rPr>
          <w:rFonts w:ascii="Times New Roman" w:hAnsi="Times New Roman" w:cs="Times New Roman"/>
          <w:bCs/>
          <w:sz w:val="24"/>
          <w:szCs w:val="24"/>
        </w:rPr>
        <w:t>järgmises sõnastuses:</w:t>
      </w:r>
    </w:p>
    <w:p w14:paraId="3D61CFCB" w14:textId="5BDF63DE"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„(5) Käesoleva paragrahvi lõikes 4 nimetatud eritöö tulemusi käsitlevas vandeaudiitori aruandes esitab audiitorettevõtja hoiu-laenuühistu juhatusele, nõukogule ja olemasolu korral </w:t>
      </w:r>
      <w:r w:rsidRPr="005A2C05">
        <w:rPr>
          <w:rFonts w:ascii="Times New Roman" w:hAnsi="Times New Roman" w:cs="Times New Roman"/>
          <w:sz w:val="24"/>
          <w:szCs w:val="24"/>
        </w:rPr>
        <w:lastRenderedPageBreak/>
        <w:t>volinikele aruande, milles avaldab arvamust käesoleva paragrahvi lõikes 4 nimetatud nõuete järgimise kohta. Käesoleva paragrahvi lõikes 1 või 4 nimetatud nõuete rikkumise tuvastamise korral tuleb lisada viide käesolevast seadusest tulenevale nõudele, millele hoiu-laenuühistu tegevus ei vasta, ning selgitus, milles seisneb rikkumine.</w:t>
      </w:r>
    </w:p>
    <w:p w14:paraId="6C6D8459" w14:textId="77777777" w:rsidR="00FE7D8B" w:rsidRPr="005A2C05" w:rsidRDefault="00FE7D8B" w:rsidP="00FE7D8B">
      <w:pPr>
        <w:spacing w:after="0" w:line="240" w:lineRule="auto"/>
        <w:jc w:val="both"/>
        <w:rPr>
          <w:rFonts w:ascii="Times New Roman" w:hAnsi="Times New Roman" w:cs="Times New Roman"/>
          <w:sz w:val="24"/>
          <w:szCs w:val="24"/>
        </w:rPr>
      </w:pPr>
    </w:p>
    <w:p w14:paraId="407B2FDC" w14:textId="25157866"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w:t>
      </w:r>
      <w:r w:rsidR="00786AF5">
        <w:rPr>
          <w:rFonts w:ascii="Times New Roman" w:hAnsi="Times New Roman" w:cs="Times New Roman"/>
          <w:sz w:val="24"/>
          <w:szCs w:val="24"/>
        </w:rPr>
        <w:t>6</w:t>
      </w:r>
      <w:r w:rsidRPr="005A2C05">
        <w:rPr>
          <w:rFonts w:ascii="Times New Roman" w:hAnsi="Times New Roman" w:cs="Times New Roman"/>
          <w:sz w:val="24"/>
          <w:szCs w:val="24"/>
        </w:rPr>
        <w:t>) Valdkonna eest vastutav minister võib kehtestada määrusega täpsemad tingimused käesoleva seaduse § 27, § 27</w:t>
      </w:r>
      <w:r w:rsidRPr="005A2C05">
        <w:rPr>
          <w:rFonts w:ascii="Times New Roman" w:hAnsi="Times New Roman" w:cs="Times New Roman"/>
          <w:sz w:val="24"/>
          <w:szCs w:val="24"/>
          <w:vertAlign w:val="superscript"/>
        </w:rPr>
        <w:t>1</w:t>
      </w:r>
      <w:r w:rsidRPr="005A2C05">
        <w:rPr>
          <w:rFonts w:ascii="Times New Roman" w:hAnsi="Times New Roman" w:cs="Times New Roman"/>
          <w:sz w:val="24"/>
          <w:szCs w:val="24"/>
        </w:rPr>
        <w:t xml:space="preserve"> lõikes 4 ning § 28 lõigetes </w:t>
      </w:r>
      <w:bookmarkStart w:id="16" w:name="_Hlk169183253"/>
      <w:r w:rsidRPr="005A2C05">
        <w:rPr>
          <w:rFonts w:ascii="Times New Roman" w:hAnsi="Times New Roman" w:cs="Times New Roman"/>
          <w:sz w:val="24"/>
          <w:szCs w:val="24"/>
        </w:rPr>
        <w:t>2</w:t>
      </w:r>
      <w:r w:rsidRPr="005A2C05">
        <w:rPr>
          <w:rFonts w:ascii="Times New Roman" w:hAnsi="Times New Roman" w:cs="Times New Roman"/>
          <w:color w:val="202020"/>
          <w:sz w:val="24"/>
          <w:szCs w:val="24"/>
          <w:shd w:val="clear" w:color="auto" w:fill="FFFFFF"/>
        </w:rPr>
        <w:t>–</w:t>
      </w:r>
      <w:r w:rsidRPr="005A2C05">
        <w:rPr>
          <w:rFonts w:ascii="Times New Roman" w:hAnsi="Times New Roman" w:cs="Times New Roman"/>
          <w:sz w:val="24"/>
          <w:szCs w:val="24"/>
        </w:rPr>
        <w:t>4 ja 6</w:t>
      </w:r>
      <w:r w:rsidRPr="005A2C05">
        <w:rPr>
          <w:rFonts w:ascii="Times New Roman" w:hAnsi="Times New Roman" w:cs="Times New Roman"/>
          <w:color w:val="202020"/>
          <w:sz w:val="24"/>
          <w:szCs w:val="24"/>
          <w:shd w:val="clear" w:color="auto" w:fill="FFFFFF"/>
        </w:rPr>
        <w:t>–</w:t>
      </w:r>
      <w:r w:rsidRPr="005A2C05">
        <w:rPr>
          <w:rFonts w:ascii="Times New Roman" w:hAnsi="Times New Roman" w:cs="Times New Roman"/>
          <w:sz w:val="24"/>
          <w:szCs w:val="24"/>
        </w:rPr>
        <w:t>11 sätestatud nõuete kontrollimiseks audiitori poolt</w:t>
      </w:r>
      <w:bookmarkEnd w:id="16"/>
      <w:r w:rsidRPr="005A2C05">
        <w:rPr>
          <w:rFonts w:ascii="Times New Roman" w:hAnsi="Times New Roman" w:cs="Times New Roman"/>
          <w:sz w:val="24"/>
          <w:szCs w:val="24"/>
        </w:rPr>
        <w:t>.“;</w:t>
      </w:r>
    </w:p>
    <w:p w14:paraId="50E7E98E" w14:textId="77777777" w:rsidR="00FE7D8B" w:rsidRPr="005A2C05" w:rsidRDefault="00FE7D8B" w:rsidP="00FE7D8B">
      <w:pPr>
        <w:pStyle w:val="Normaallaadveeb"/>
        <w:shd w:val="clear" w:color="auto" w:fill="FFFFFF"/>
        <w:spacing w:before="0" w:beforeAutospacing="0" w:after="0" w:afterAutospacing="0"/>
        <w:jc w:val="both"/>
        <w:rPr>
          <w:lang w:val="et-EE"/>
        </w:rPr>
      </w:pPr>
    </w:p>
    <w:p w14:paraId="6BF7D63C" w14:textId="2BB34269" w:rsidR="00FE7D8B" w:rsidRPr="005A2C05" w:rsidRDefault="00C143DD" w:rsidP="00FE7D8B">
      <w:pPr>
        <w:pStyle w:val="Normaallaadveeb"/>
        <w:shd w:val="clear" w:color="auto" w:fill="FFFFFF"/>
        <w:spacing w:before="0" w:beforeAutospacing="0" w:after="0" w:afterAutospacing="0"/>
        <w:jc w:val="both"/>
        <w:rPr>
          <w:lang w:val="et-EE"/>
        </w:rPr>
      </w:pPr>
      <w:r>
        <w:rPr>
          <w:b/>
          <w:lang w:val="et-EE"/>
        </w:rPr>
        <w:t>60</w:t>
      </w:r>
      <w:r w:rsidR="00FE7D8B" w:rsidRPr="005A2C05">
        <w:rPr>
          <w:b/>
          <w:lang w:val="et-EE"/>
        </w:rPr>
        <w:t>)</w:t>
      </w:r>
      <w:r w:rsidR="00FE7D8B" w:rsidRPr="005A2C05">
        <w:rPr>
          <w:lang w:val="et-EE"/>
        </w:rPr>
        <w:t xml:space="preserve"> seadust täiendatakse 7</w:t>
      </w:r>
      <w:r w:rsidR="00FE7D8B" w:rsidRPr="005A2C05">
        <w:rPr>
          <w:vertAlign w:val="superscript"/>
          <w:lang w:val="et-EE"/>
        </w:rPr>
        <w:t>1</w:t>
      </w:r>
      <w:r w:rsidR="00FE7D8B" w:rsidRPr="005A2C05">
        <w:rPr>
          <w:lang w:val="et-EE"/>
        </w:rPr>
        <w:t>. peatükiga järgmises sõnastuses:</w:t>
      </w:r>
    </w:p>
    <w:p w14:paraId="1DE299FC" w14:textId="77777777" w:rsidR="00FE7D8B" w:rsidRPr="005A2C05" w:rsidRDefault="00FE7D8B" w:rsidP="00FE7D8B">
      <w:pPr>
        <w:pStyle w:val="Normaallaadveeb"/>
        <w:shd w:val="clear" w:color="auto" w:fill="FFFFFF"/>
        <w:spacing w:before="0" w:beforeAutospacing="0" w:after="0" w:afterAutospacing="0"/>
        <w:jc w:val="both"/>
        <w:rPr>
          <w:lang w:val="et-EE"/>
        </w:rPr>
      </w:pPr>
    </w:p>
    <w:p w14:paraId="193A1877" w14:textId="77777777" w:rsidR="00FE7D8B" w:rsidRPr="005A2C05" w:rsidRDefault="00FE7D8B" w:rsidP="00FE7D8B">
      <w:pPr>
        <w:spacing w:after="0" w:line="240" w:lineRule="auto"/>
        <w:jc w:val="center"/>
        <w:rPr>
          <w:rFonts w:ascii="Times New Roman" w:hAnsi="Times New Roman" w:cs="Times New Roman"/>
          <w:bCs/>
          <w:sz w:val="24"/>
          <w:szCs w:val="24"/>
        </w:rPr>
      </w:pPr>
      <w:r w:rsidRPr="005A2C05">
        <w:rPr>
          <w:rFonts w:ascii="Times New Roman" w:hAnsi="Times New Roman" w:cs="Times New Roman"/>
          <w:sz w:val="24"/>
          <w:szCs w:val="24"/>
        </w:rPr>
        <w:t>„</w:t>
      </w:r>
      <w:r w:rsidRPr="005A2C05">
        <w:rPr>
          <w:rFonts w:ascii="Times New Roman" w:hAnsi="Times New Roman" w:cs="Times New Roman"/>
          <w:b/>
          <w:bCs/>
          <w:sz w:val="24"/>
          <w:szCs w:val="24"/>
        </w:rPr>
        <w:t>7</w:t>
      </w:r>
      <w:r w:rsidRPr="005A2C05">
        <w:rPr>
          <w:rFonts w:ascii="Times New Roman" w:hAnsi="Times New Roman" w:cs="Times New Roman"/>
          <w:b/>
          <w:bCs/>
          <w:sz w:val="24"/>
          <w:szCs w:val="24"/>
          <w:vertAlign w:val="superscript"/>
        </w:rPr>
        <w:t>1</w:t>
      </w:r>
      <w:r w:rsidRPr="005A2C05">
        <w:rPr>
          <w:rFonts w:ascii="Times New Roman" w:hAnsi="Times New Roman" w:cs="Times New Roman"/>
          <w:b/>
          <w:bCs/>
          <w:sz w:val="24"/>
          <w:szCs w:val="24"/>
        </w:rPr>
        <w:t>. peatükk</w:t>
      </w:r>
    </w:p>
    <w:p w14:paraId="64C93E62" w14:textId="77777777" w:rsidR="00FE7D8B" w:rsidRPr="005A2C05" w:rsidRDefault="00FE7D8B" w:rsidP="00FE7D8B">
      <w:pPr>
        <w:spacing w:after="0" w:line="240" w:lineRule="auto"/>
        <w:jc w:val="center"/>
        <w:rPr>
          <w:rFonts w:ascii="Times New Roman" w:hAnsi="Times New Roman" w:cs="Times New Roman"/>
          <w:b/>
          <w:bCs/>
          <w:sz w:val="24"/>
          <w:szCs w:val="24"/>
        </w:rPr>
      </w:pPr>
      <w:r w:rsidRPr="005A2C05">
        <w:rPr>
          <w:rFonts w:ascii="Times New Roman" w:hAnsi="Times New Roman" w:cs="Times New Roman"/>
          <w:b/>
          <w:bCs/>
          <w:sz w:val="24"/>
          <w:szCs w:val="24"/>
        </w:rPr>
        <w:t>RAAMATUPIDAMINE, ARUANDLUS JA AVALIKUSTATAV TEAVE</w:t>
      </w:r>
    </w:p>
    <w:p w14:paraId="176B1570" w14:textId="77777777" w:rsidR="00FE7D8B" w:rsidRPr="005A2C05" w:rsidRDefault="00FE7D8B" w:rsidP="00FE7D8B">
      <w:pPr>
        <w:spacing w:after="0" w:line="240" w:lineRule="auto"/>
        <w:jc w:val="both"/>
        <w:rPr>
          <w:rFonts w:ascii="Times New Roman" w:hAnsi="Times New Roman" w:cs="Times New Roman"/>
          <w:sz w:val="24"/>
          <w:szCs w:val="24"/>
        </w:rPr>
      </w:pPr>
    </w:p>
    <w:p w14:paraId="02222961" w14:textId="77777777" w:rsidR="00FE7D8B" w:rsidRPr="005A2C05" w:rsidRDefault="00FE7D8B" w:rsidP="00FE7D8B">
      <w:pPr>
        <w:spacing w:after="0" w:line="240" w:lineRule="auto"/>
        <w:jc w:val="both"/>
        <w:rPr>
          <w:rFonts w:ascii="Times New Roman" w:hAnsi="Times New Roman" w:cs="Times New Roman"/>
          <w:b/>
          <w:bCs/>
          <w:sz w:val="24"/>
          <w:szCs w:val="24"/>
        </w:rPr>
      </w:pPr>
      <w:r w:rsidRPr="005A2C05">
        <w:rPr>
          <w:rFonts w:ascii="Times New Roman" w:hAnsi="Times New Roman" w:cs="Times New Roman"/>
          <w:b/>
          <w:bCs/>
          <w:sz w:val="24"/>
          <w:szCs w:val="24"/>
        </w:rPr>
        <w:t>§ 41</w:t>
      </w:r>
      <w:r w:rsidRPr="005A2C05">
        <w:rPr>
          <w:rFonts w:ascii="Times New Roman" w:hAnsi="Times New Roman" w:cs="Times New Roman"/>
          <w:b/>
          <w:bCs/>
          <w:sz w:val="24"/>
          <w:szCs w:val="24"/>
          <w:vertAlign w:val="superscript"/>
        </w:rPr>
        <w:t>1</w:t>
      </w:r>
      <w:r w:rsidRPr="005A2C05">
        <w:rPr>
          <w:rFonts w:ascii="Times New Roman" w:hAnsi="Times New Roman" w:cs="Times New Roman"/>
          <w:b/>
          <w:bCs/>
          <w:sz w:val="24"/>
          <w:szCs w:val="24"/>
        </w:rPr>
        <w:t>. Raamatupidamise korraldamine</w:t>
      </w:r>
    </w:p>
    <w:p w14:paraId="739A30D9" w14:textId="77777777" w:rsidR="00FE7D8B" w:rsidRPr="002B387E" w:rsidRDefault="00FE7D8B" w:rsidP="00FE7D8B">
      <w:pPr>
        <w:pStyle w:val="Normaallaadveeb"/>
        <w:shd w:val="clear" w:color="auto" w:fill="FFFFFF"/>
        <w:spacing w:before="0" w:beforeAutospacing="0" w:after="0" w:afterAutospacing="0"/>
        <w:jc w:val="both"/>
        <w:rPr>
          <w:lang w:val="et-EE"/>
        </w:rPr>
      </w:pPr>
      <w:r w:rsidRPr="005A2C05">
        <w:rPr>
          <w:bCs/>
          <w:lang w:val="et-EE"/>
        </w:rPr>
        <w:t xml:space="preserve">(1) Hoiu-laenuühistu lähtub </w:t>
      </w:r>
      <w:r w:rsidRPr="005A2C05">
        <w:rPr>
          <w:lang w:val="et-EE"/>
        </w:rPr>
        <w:t xml:space="preserve">raamatupidamisarvestuse korraldamisel käesolevast seadusest, raamatupidamise seadusest, tulundusühistuseadusest, äriseadustikust ning hoiu-laenuühistu põhikirjast ja raamatupidamise </w:t>
      </w:r>
      <w:proofErr w:type="spellStart"/>
      <w:r w:rsidRPr="005A2C05">
        <w:rPr>
          <w:lang w:val="et-EE"/>
        </w:rPr>
        <w:t>sise</w:t>
      </w:r>
      <w:proofErr w:type="spellEnd"/>
      <w:r w:rsidRPr="005A2C05">
        <w:rPr>
          <w:lang w:val="et-EE"/>
        </w:rPr>
        <w:t>-eeskirjast.</w:t>
      </w:r>
    </w:p>
    <w:p w14:paraId="7D50E107" w14:textId="77777777" w:rsidR="00FE7D8B" w:rsidRPr="005A2C05" w:rsidRDefault="00FE7D8B" w:rsidP="00FE7D8B">
      <w:pPr>
        <w:shd w:val="clear" w:color="auto" w:fill="FFFFFF"/>
        <w:spacing w:after="0" w:line="240" w:lineRule="auto"/>
        <w:jc w:val="both"/>
        <w:rPr>
          <w:rFonts w:ascii="Times New Roman" w:hAnsi="Times New Roman" w:cs="Times New Roman"/>
          <w:sz w:val="24"/>
          <w:szCs w:val="24"/>
          <w:shd w:val="clear" w:color="auto" w:fill="FFFFFF"/>
        </w:rPr>
      </w:pPr>
      <w:r w:rsidRPr="005A2C05">
        <w:rPr>
          <w:rFonts w:ascii="Times New Roman" w:eastAsia="Times New Roman" w:hAnsi="Times New Roman" w:cs="Times New Roman"/>
          <w:sz w:val="24"/>
          <w:szCs w:val="24"/>
          <w:lang w:eastAsia="en-GB"/>
        </w:rPr>
        <w:t>(2) Raamatupidamisega tagatakse tõese teabe saamine hoiu-laenuühistu finantsseisundi ja majandustegevuse kohta.</w:t>
      </w:r>
    </w:p>
    <w:p w14:paraId="22D5C58D"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shd w:val="clear" w:color="auto" w:fill="FFFFFF"/>
        </w:rPr>
        <w:t>(3) Valdkonna eest vastutav minister võib määrusega kehtestada täpsemad nõuded hoiu-laenuühistute raamatupidamisarvestusele ja aruandluse korraldamisele</w:t>
      </w:r>
      <w:r w:rsidRPr="005A2C05">
        <w:rPr>
          <w:rFonts w:ascii="Times New Roman" w:hAnsi="Times New Roman" w:cs="Times New Roman"/>
          <w:sz w:val="24"/>
          <w:szCs w:val="24"/>
        </w:rPr>
        <w:t>.</w:t>
      </w:r>
    </w:p>
    <w:p w14:paraId="7E087D5F" w14:textId="77777777" w:rsidR="00FE7D8B" w:rsidRPr="005A2C05" w:rsidRDefault="00FE7D8B" w:rsidP="00FE7D8B">
      <w:pPr>
        <w:shd w:val="clear" w:color="auto" w:fill="FFFFFF"/>
        <w:spacing w:after="0" w:line="240" w:lineRule="auto"/>
        <w:jc w:val="both"/>
        <w:rPr>
          <w:rFonts w:ascii="Times New Roman" w:eastAsia="Times New Roman" w:hAnsi="Times New Roman" w:cs="Times New Roman"/>
          <w:sz w:val="24"/>
          <w:szCs w:val="24"/>
          <w:lang w:eastAsia="en-GB"/>
        </w:rPr>
      </w:pPr>
    </w:p>
    <w:p w14:paraId="26BEACD6" w14:textId="775B9532" w:rsidR="00FE7D8B" w:rsidRPr="005A2C05" w:rsidRDefault="00FE7D8B" w:rsidP="00FE7D8B">
      <w:pPr>
        <w:shd w:val="clear" w:color="auto" w:fill="FFFFFF"/>
        <w:spacing w:after="0" w:line="240" w:lineRule="auto"/>
        <w:jc w:val="both"/>
        <w:rPr>
          <w:rFonts w:ascii="Times New Roman" w:eastAsia="Times New Roman" w:hAnsi="Times New Roman" w:cs="Times New Roman"/>
          <w:b/>
          <w:sz w:val="24"/>
          <w:szCs w:val="24"/>
          <w:lang w:eastAsia="en-GB"/>
        </w:rPr>
      </w:pPr>
      <w:r w:rsidRPr="005A2C05">
        <w:rPr>
          <w:rFonts w:ascii="Times New Roman" w:eastAsia="Times New Roman" w:hAnsi="Times New Roman" w:cs="Times New Roman"/>
          <w:b/>
          <w:sz w:val="24"/>
          <w:szCs w:val="24"/>
          <w:lang w:eastAsia="en-GB"/>
        </w:rPr>
        <w:t>§ 41</w:t>
      </w:r>
      <w:r w:rsidRPr="005A2C05">
        <w:rPr>
          <w:rFonts w:ascii="Times New Roman" w:eastAsia="Times New Roman" w:hAnsi="Times New Roman" w:cs="Times New Roman"/>
          <w:b/>
          <w:sz w:val="24"/>
          <w:szCs w:val="24"/>
          <w:vertAlign w:val="superscript"/>
          <w:lang w:eastAsia="en-GB"/>
        </w:rPr>
        <w:t>2</w:t>
      </w:r>
      <w:r w:rsidRPr="005A2C05">
        <w:rPr>
          <w:rFonts w:ascii="Times New Roman" w:eastAsia="Times New Roman" w:hAnsi="Times New Roman" w:cs="Times New Roman"/>
          <w:b/>
          <w:sz w:val="24"/>
          <w:szCs w:val="24"/>
          <w:lang w:eastAsia="en-GB"/>
        </w:rPr>
        <w:t xml:space="preserve">. </w:t>
      </w:r>
      <w:r w:rsidR="00786AF5">
        <w:rPr>
          <w:rFonts w:ascii="Times New Roman" w:eastAsia="Times New Roman" w:hAnsi="Times New Roman" w:cs="Times New Roman"/>
          <w:b/>
          <w:sz w:val="24"/>
          <w:szCs w:val="24"/>
          <w:lang w:eastAsia="en-GB"/>
        </w:rPr>
        <w:t xml:space="preserve">Aruanded </w:t>
      </w:r>
      <w:r w:rsidRPr="005A2C05">
        <w:rPr>
          <w:rFonts w:ascii="Times New Roman" w:eastAsia="Times New Roman" w:hAnsi="Times New Roman" w:cs="Times New Roman"/>
          <w:b/>
          <w:sz w:val="24"/>
          <w:szCs w:val="24"/>
          <w:lang w:eastAsia="en-GB"/>
        </w:rPr>
        <w:t>ja nende esitamine</w:t>
      </w:r>
    </w:p>
    <w:p w14:paraId="7BF94303" w14:textId="07B62E75" w:rsidR="00FE7D8B" w:rsidRPr="005A2C05" w:rsidRDefault="00FE7D8B" w:rsidP="00FE7D8B">
      <w:pPr>
        <w:shd w:val="clear" w:color="auto" w:fill="FFFFFF"/>
        <w:spacing w:after="0" w:line="240" w:lineRule="auto"/>
        <w:jc w:val="both"/>
        <w:rPr>
          <w:rFonts w:ascii="Times New Roman" w:hAnsi="Times New Roman" w:cs="Times New Roman"/>
          <w:sz w:val="24"/>
          <w:szCs w:val="24"/>
        </w:rPr>
      </w:pPr>
      <w:r w:rsidRPr="005A2C05">
        <w:rPr>
          <w:rFonts w:ascii="Times New Roman" w:eastAsia="Times New Roman" w:hAnsi="Times New Roman" w:cs="Times New Roman"/>
          <w:sz w:val="24"/>
          <w:szCs w:val="24"/>
          <w:lang w:eastAsia="en-GB"/>
        </w:rPr>
        <w:t>(1) Hoiu-laenuühistu juhatus esitab revisjonikomisjonile aruanded</w:t>
      </w:r>
      <w:r w:rsidR="00786AF5">
        <w:rPr>
          <w:rFonts w:ascii="Times New Roman" w:eastAsia="Times New Roman" w:hAnsi="Times New Roman" w:cs="Times New Roman"/>
          <w:sz w:val="24"/>
          <w:szCs w:val="24"/>
          <w:lang w:eastAsia="en-GB"/>
        </w:rPr>
        <w:t xml:space="preserve"> ja ülevaated</w:t>
      </w:r>
      <w:r w:rsidRPr="005A2C05">
        <w:rPr>
          <w:rFonts w:ascii="Times New Roman" w:eastAsia="Times New Roman" w:hAnsi="Times New Roman" w:cs="Times New Roman"/>
          <w:sz w:val="24"/>
          <w:szCs w:val="24"/>
          <w:lang w:eastAsia="en-GB"/>
        </w:rPr>
        <w:t xml:space="preserve"> käesolevas seaduses ja selle alusel antud õigusaktides sätestatud korras. </w:t>
      </w:r>
    </w:p>
    <w:p w14:paraId="248CCFEA" w14:textId="77777777" w:rsidR="00FE7D8B" w:rsidRPr="005A2C05" w:rsidRDefault="00FE7D8B" w:rsidP="00FE7D8B">
      <w:pPr>
        <w:spacing w:after="0" w:line="240" w:lineRule="auto"/>
        <w:jc w:val="both"/>
        <w:rPr>
          <w:rFonts w:ascii="Times New Roman" w:eastAsia="Times New Roman" w:hAnsi="Times New Roman" w:cs="Times New Roman"/>
          <w:sz w:val="24"/>
          <w:szCs w:val="24"/>
          <w:lang w:eastAsia="en-GB"/>
        </w:rPr>
      </w:pPr>
      <w:r w:rsidRPr="005A2C05">
        <w:rPr>
          <w:rFonts w:ascii="Times New Roman" w:hAnsi="Times New Roman" w:cs="Times New Roman"/>
          <w:sz w:val="24"/>
          <w:szCs w:val="24"/>
        </w:rPr>
        <w:t>(2) Hoiu-laenuühistu juhatus esitab revisjonikomisjonile üks kord kolme kuu jooksul hoiu-laenuühistu bilansi, kasumiaruande ja andmed liikmete arvu kohta.</w:t>
      </w:r>
    </w:p>
    <w:p w14:paraId="4911075E" w14:textId="77777777" w:rsidR="00FE7D8B" w:rsidRPr="005A2C05" w:rsidRDefault="00FE7D8B" w:rsidP="00FE7D8B">
      <w:pPr>
        <w:shd w:val="clear" w:color="auto" w:fill="FFFFFF"/>
        <w:spacing w:after="0" w:line="240" w:lineRule="auto"/>
        <w:jc w:val="both"/>
        <w:rPr>
          <w:rFonts w:ascii="Times New Roman" w:eastAsia="Times New Roman" w:hAnsi="Times New Roman" w:cs="Times New Roman"/>
          <w:sz w:val="24"/>
          <w:szCs w:val="24"/>
          <w:lang w:eastAsia="en-GB"/>
        </w:rPr>
      </w:pPr>
      <w:r w:rsidRPr="005A2C05">
        <w:rPr>
          <w:rFonts w:ascii="Times New Roman" w:eastAsia="Times New Roman" w:hAnsi="Times New Roman" w:cs="Times New Roman"/>
          <w:sz w:val="24"/>
          <w:szCs w:val="24"/>
          <w:lang w:eastAsia="en-GB"/>
        </w:rPr>
        <w:t>(3) Hoiu-laenuühistu juhatus esitab revisjonikomisjonile majandusaasta aruande, vandeaudiitori aruande ärakirja, kasumi jaotamise või kahjumi katmise ettepaneku ja otsuse ning üldkoosoleku protokolli väljavõtte majandusaasta aruande kinnitamise või kinnitamata jätmise otsuse kohta kahe nädala jooksul pärast üldkoosoleku toimumist.</w:t>
      </w:r>
    </w:p>
    <w:p w14:paraId="2D54864E" w14:textId="77777777" w:rsidR="00FE7D8B" w:rsidRPr="005A2C05" w:rsidRDefault="00FE7D8B" w:rsidP="00FE7D8B">
      <w:pPr>
        <w:pStyle w:val="Normaallaadveeb"/>
        <w:shd w:val="clear" w:color="auto" w:fill="FFFFFF"/>
        <w:spacing w:before="0" w:beforeAutospacing="0" w:after="0" w:afterAutospacing="0"/>
        <w:jc w:val="both"/>
        <w:rPr>
          <w:lang w:val="et-EE"/>
        </w:rPr>
      </w:pPr>
      <w:r w:rsidRPr="005A2C05">
        <w:rPr>
          <w:lang w:val="et-EE"/>
        </w:rPr>
        <w:t>(4) Revisjonikomisjoni liige võib nõuda hoiu-laenuühistu juhatuselt muid käesolevas paragrahvis nimetamata andmeid ja dokumente, mis võimaldavad revisjonikomisjonil täita käesoleva seaduse § 39 lõikes 1 nimetatud ülesandeid.</w:t>
      </w:r>
    </w:p>
    <w:p w14:paraId="1EB11A0E" w14:textId="77777777" w:rsidR="00FE7D8B" w:rsidRPr="005A2C05" w:rsidRDefault="00FE7D8B" w:rsidP="00FE7D8B">
      <w:pPr>
        <w:pStyle w:val="Normaallaadveeb"/>
        <w:shd w:val="clear" w:color="auto" w:fill="FFFFFF"/>
        <w:spacing w:before="0" w:beforeAutospacing="0" w:after="0" w:afterAutospacing="0"/>
        <w:jc w:val="both"/>
        <w:rPr>
          <w:lang w:val="et-EE"/>
        </w:rPr>
      </w:pPr>
    </w:p>
    <w:p w14:paraId="0B415C03" w14:textId="295E9DE2" w:rsidR="00FE7D8B" w:rsidRPr="005A2C05" w:rsidRDefault="00FE7D8B" w:rsidP="00FE7D8B">
      <w:pPr>
        <w:spacing w:after="0" w:line="240" w:lineRule="auto"/>
        <w:jc w:val="both"/>
        <w:rPr>
          <w:rFonts w:ascii="Times New Roman" w:hAnsi="Times New Roman" w:cs="Times New Roman"/>
          <w:b/>
          <w:sz w:val="24"/>
          <w:szCs w:val="24"/>
        </w:rPr>
      </w:pPr>
      <w:r w:rsidRPr="005A2C05">
        <w:rPr>
          <w:rFonts w:ascii="Times New Roman" w:hAnsi="Times New Roman" w:cs="Times New Roman"/>
          <w:b/>
          <w:sz w:val="24"/>
          <w:szCs w:val="24"/>
        </w:rPr>
        <w:t>§ 41</w:t>
      </w:r>
      <w:r w:rsidRPr="005A2C05">
        <w:rPr>
          <w:rFonts w:ascii="Times New Roman" w:hAnsi="Times New Roman" w:cs="Times New Roman"/>
          <w:b/>
          <w:sz w:val="24"/>
          <w:szCs w:val="24"/>
          <w:vertAlign w:val="superscript"/>
        </w:rPr>
        <w:t>3</w:t>
      </w:r>
      <w:r w:rsidRPr="005A2C05">
        <w:rPr>
          <w:rFonts w:ascii="Times New Roman" w:hAnsi="Times New Roman" w:cs="Times New Roman"/>
          <w:b/>
          <w:sz w:val="24"/>
          <w:szCs w:val="24"/>
        </w:rPr>
        <w:t>. Liikme ja liikmeks saada sooviva isiku õigus saada teavet</w:t>
      </w:r>
      <w:r w:rsidR="00BE2677">
        <w:rPr>
          <w:rFonts w:ascii="Times New Roman" w:hAnsi="Times New Roman" w:cs="Times New Roman"/>
          <w:b/>
          <w:sz w:val="24"/>
          <w:szCs w:val="24"/>
        </w:rPr>
        <w:t xml:space="preserve"> ning </w:t>
      </w:r>
      <w:r w:rsidRPr="005A2C05">
        <w:rPr>
          <w:rFonts w:ascii="Times New Roman" w:hAnsi="Times New Roman" w:cs="Times New Roman"/>
          <w:b/>
          <w:sz w:val="24"/>
          <w:szCs w:val="24"/>
        </w:rPr>
        <w:t>hoiu-laenuühistu kohta avalikustatav teave</w:t>
      </w:r>
    </w:p>
    <w:p w14:paraId="65739928"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(1) Hoiu-laenuühistu juhatus esitab hoiu-laenuühistu liikmele elektroonilises vormis auditeeritud majandusaasta aruande hiljemalt kümme päeva enne majandusaasta aruande kinnitamist otsustava üldkoosoleku toimumist.</w:t>
      </w:r>
    </w:p>
    <w:p w14:paraId="1EC78AF8"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(2) Hoiu-laenuühistu liikme nõudmisel esitab hoiu-laenuühistu juhatus liikmele 30 päeva jooksul sellekohase nõude saamisest arvates järgmised andmed ja dokumendid: </w:t>
      </w:r>
    </w:p>
    <w:p w14:paraId="682B1419"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1) viimane auditeeritud majandusaasta aruanne;</w:t>
      </w:r>
    </w:p>
    <w:p w14:paraId="57AEF246"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2) liikme hoiu-laenuühistusse hoiustatud rahaliste vahendite koguväärtus, sealhulgas liikme osamaksude ja kogunenud intresside summa teabe küsimise aja seisuga; </w:t>
      </w:r>
    </w:p>
    <w:p w14:paraId="6D91568C"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3) viimati koostatud vandeaudiitori arvamus vastavalt käesoleva seaduse § 41 lõikele 4;</w:t>
      </w:r>
    </w:p>
    <w:p w14:paraId="7BB22102"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4) käesoleva seaduse § 27</w:t>
      </w:r>
      <w:r w:rsidRPr="005A2C05">
        <w:rPr>
          <w:rFonts w:ascii="Times New Roman" w:hAnsi="Times New Roman" w:cs="Times New Roman"/>
          <w:sz w:val="24"/>
          <w:szCs w:val="24"/>
          <w:vertAlign w:val="superscript"/>
        </w:rPr>
        <w:t>1</w:t>
      </w:r>
      <w:r w:rsidRPr="005A2C05">
        <w:rPr>
          <w:rFonts w:ascii="Times New Roman" w:hAnsi="Times New Roman" w:cs="Times New Roman"/>
          <w:sz w:val="24"/>
          <w:szCs w:val="24"/>
        </w:rPr>
        <w:t xml:space="preserve"> lõikes 4 nimetatud andmed ja dokumendid likviidsusriski vältimise ja maandamise kohta;</w:t>
      </w:r>
    </w:p>
    <w:p w14:paraId="7BA93625" w14:textId="43380E53"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5) käesoleva seaduse § 36 lõike</w:t>
      </w:r>
      <w:r w:rsidR="00EA3679">
        <w:rPr>
          <w:rFonts w:ascii="Times New Roman" w:hAnsi="Times New Roman" w:cs="Times New Roman"/>
          <w:sz w:val="24"/>
          <w:szCs w:val="24"/>
        </w:rPr>
        <w:t xml:space="preserve"> 2 esimeses lauses nimetatud andmed</w:t>
      </w:r>
      <w:r w:rsidRPr="005A2C05">
        <w:rPr>
          <w:rFonts w:ascii="Times New Roman" w:hAnsi="Times New Roman" w:cs="Times New Roman"/>
          <w:sz w:val="24"/>
          <w:szCs w:val="24"/>
        </w:rPr>
        <w:t xml:space="preserve"> hoiu-laenuühistu juhtorganite liikmete kohta ning juhtorganite liikmete ja revisjonikomisjoni liikmete sideandmed;</w:t>
      </w:r>
    </w:p>
    <w:p w14:paraId="258F235A"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lastRenderedPageBreak/>
        <w:t xml:space="preserve">6) äriregistrile esitatav ühistu liikmete nimekiri; </w:t>
      </w:r>
    </w:p>
    <w:p w14:paraId="7F4BFB8C"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7) teave väljastatud laenude kohta laenusaajate kaupa viimase kuu lõpu seisuga;</w:t>
      </w:r>
    </w:p>
    <w:p w14:paraId="20FE317B"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8) ebatõenäoliselt laekuvate nõuete summa viimase kuu seisuga;</w:t>
      </w:r>
    </w:p>
    <w:p w14:paraId="52BD0CD5"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9) Eesti Pangale esitatud hoiu-laenuühistu bilanss ja kasumiaruanne viimase aruandlusperioodi kohta.</w:t>
      </w:r>
    </w:p>
    <w:p w14:paraId="39A2165B"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(3) Käesoleva paragrahvi lõikes 2 sätestatut ei kohaldata, kui hoiu-laenuühistu on nimetatud teabe ja dokumendid teinud liikmetele kättesaadavaks elektroonilise süsteemi kaudu või edastanud muul viisil.</w:t>
      </w:r>
    </w:p>
    <w:p w14:paraId="1A4065C5"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(4) Hoiu-laenuühistu liikmeks saada sooviva isiku nõudmisel esitab hoiu-laenuühistu juhatus isikule 30 päeva jooksul sellekohase nõude saamisest arvates järgmised andmed ja dokumendid: </w:t>
      </w:r>
    </w:p>
    <w:p w14:paraId="338CFFB3"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1) viimane auditeeritud majandusaasta aruanne; </w:t>
      </w:r>
    </w:p>
    <w:p w14:paraId="433A344B" w14:textId="1F134DF3"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2) käesoleva seaduse § 36 lõike</w:t>
      </w:r>
      <w:r w:rsidR="00EA3679">
        <w:rPr>
          <w:rFonts w:ascii="Times New Roman" w:hAnsi="Times New Roman" w:cs="Times New Roman"/>
          <w:sz w:val="24"/>
          <w:szCs w:val="24"/>
        </w:rPr>
        <w:t xml:space="preserve"> 2 esimeses lauses nimetatud andmed </w:t>
      </w:r>
      <w:r w:rsidRPr="005A2C05">
        <w:rPr>
          <w:rFonts w:ascii="Times New Roman" w:hAnsi="Times New Roman" w:cs="Times New Roman"/>
          <w:sz w:val="24"/>
          <w:szCs w:val="24"/>
        </w:rPr>
        <w:t xml:space="preserve">hoiu-laenuühistu juhtorganite liikmete kohta ning juhtorganite liikmete ja revisjonikomisjoni liikmete sideandmed; </w:t>
      </w:r>
    </w:p>
    <w:p w14:paraId="2AF4F8EA"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3) Eesti Pangale esitatud hoiu-laenuühistu bilanss ja kasumiaruanne viimase aruandlusperioodi kohta.</w:t>
      </w:r>
    </w:p>
    <w:p w14:paraId="00E2BFF6" w14:textId="3E59DF40"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w:t>
      </w:r>
      <w:r w:rsidR="00786AF5">
        <w:rPr>
          <w:rFonts w:ascii="Times New Roman" w:hAnsi="Times New Roman" w:cs="Times New Roman"/>
          <w:sz w:val="24"/>
          <w:szCs w:val="24"/>
        </w:rPr>
        <w:t>5</w:t>
      </w:r>
      <w:r w:rsidRPr="005A2C05">
        <w:rPr>
          <w:rFonts w:ascii="Times New Roman" w:hAnsi="Times New Roman" w:cs="Times New Roman"/>
          <w:sz w:val="24"/>
          <w:szCs w:val="24"/>
        </w:rPr>
        <w:t xml:space="preserve">) Hoiu-laenuühistu auditeeritud majandusaasta aruanne ja põhikiri peavad olema kättesaadavad hoiu-laenuühistu asukohas ja veebilehel selle olemasolu korral. </w:t>
      </w:r>
    </w:p>
    <w:p w14:paraId="15EAFC17" w14:textId="75952F02"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w:t>
      </w:r>
      <w:r w:rsidR="00786AF5">
        <w:rPr>
          <w:rFonts w:ascii="Times New Roman" w:hAnsi="Times New Roman" w:cs="Times New Roman"/>
          <w:sz w:val="24"/>
          <w:szCs w:val="24"/>
        </w:rPr>
        <w:t>6</w:t>
      </w:r>
      <w:r w:rsidRPr="005A2C05">
        <w:rPr>
          <w:rFonts w:ascii="Times New Roman" w:hAnsi="Times New Roman" w:cs="Times New Roman"/>
          <w:sz w:val="24"/>
          <w:szCs w:val="24"/>
        </w:rPr>
        <w:t>) Hoiu-laenuühistu juhatus peab liikme nõudmisel edastama käesolevas paragrahvis nimetatud teabe paberkandjal ja võib selle eest küsida mõistlikku tasu.</w:t>
      </w:r>
    </w:p>
    <w:p w14:paraId="72D5A8EA" w14:textId="77777777" w:rsidR="00FE7D8B" w:rsidRPr="005A2C05" w:rsidRDefault="00FE7D8B" w:rsidP="00FE7D8B">
      <w:pPr>
        <w:spacing w:after="0" w:line="240" w:lineRule="auto"/>
        <w:jc w:val="both"/>
        <w:rPr>
          <w:rFonts w:ascii="Times New Roman" w:hAnsi="Times New Roman" w:cs="Times New Roman"/>
          <w:sz w:val="24"/>
          <w:szCs w:val="24"/>
        </w:rPr>
      </w:pPr>
    </w:p>
    <w:p w14:paraId="09BE04F2" w14:textId="77777777" w:rsidR="00FE7D8B" w:rsidRPr="00441337" w:rsidRDefault="00FE7D8B" w:rsidP="00FE7D8B">
      <w:pPr>
        <w:spacing w:after="0" w:line="240" w:lineRule="auto"/>
        <w:jc w:val="both"/>
        <w:rPr>
          <w:rFonts w:ascii="Times New Roman" w:hAnsi="Times New Roman" w:cs="Times New Roman"/>
          <w:b/>
          <w:sz w:val="24"/>
          <w:szCs w:val="24"/>
        </w:rPr>
      </w:pPr>
      <w:r w:rsidRPr="00441337">
        <w:rPr>
          <w:rFonts w:ascii="Times New Roman" w:hAnsi="Times New Roman" w:cs="Times New Roman"/>
          <w:b/>
          <w:sz w:val="24"/>
          <w:szCs w:val="24"/>
        </w:rPr>
        <w:t>§ 41</w:t>
      </w:r>
      <w:r w:rsidRPr="00441337">
        <w:rPr>
          <w:rFonts w:ascii="Times New Roman" w:hAnsi="Times New Roman" w:cs="Times New Roman"/>
          <w:b/>
          <w:sz w:val="24"/>
          <w:szCs w:val="24"/>
          <w:vertAlign w:val="superscript"/>
        </w:rPr>
        <w:t>4</w:t>
      </w:r>
      <w:r w:rsidRPr="00441337">
        <w:rPr>
          <w:rFonts w:ascii="Times New Roman" w:hAnsi="Times New Roman" w:cs="Times New Roman"/>
          <w:b/>
          <w:sz w:val="24"/>
          <w:szCs w:val="24"/>
        </w:rPr>
        <w:t>. Teabe esitamine Eesti Pangale</w:t>
      </w:r>
    </w:p>
    <w:p w14:paraId="59D07162" w14:textId="030778D3" w:rsidR="00FE7D8B" w:rsidRDefault="00FE7D8B" w:rsidP="00FE7D8B">
      <w:pPr>
        <w:spacing w:after="0" w:line="240" w:lineRule="auto"/>
        <w:jc w:val="both"/>
        <w:rPr>
          <w:rFonts w:ascii="Times New Roman" w:hAnsi="Times New Roman" w:cs="Times New Roman"/>
          <w:sz w:val="24"/>
          <w:szCs w:val="24"/>
        </w:rPr>
      </w:pPr>
      <w:r w:rsidRPr="00441337">
        <w:rPr>
          <w:rFonts w:ascii="Times New Roman" w:hAnsi="Times New Roman" w:cs="Times New Roman"/>
          <w:sz w:val="24"/>
          <w:szCs w:val="24"/>
        </w:rPr>
        <w:t xml:space="preserve">Hoiu-laenuühistu esitab Eesti Pangale perioodiliselt statistilisi andmeid riikliku statistika seaduses, Eesti Panga seaduses </w:t>
      </w:r>
      <w:r w:rsidR="00EA3679">
        <w:rPr>
          <w:rFonts w:ascii="Times New Roman" w:hAnsi="Times New Roman" w:cs="Times New Roman"/>
          <w:sz w:val="24"/>
          <w:szCs w:val="24"/>
        </w:rPr>
        <w:t>ja</w:t>
      </w:r>
      <w:r w:rsidRPr="00441337">
        <w:rPr>
          <w:rFonts w:ascii="Times New Roman" w:hAnsi="Times New Roman" w:cs="Times New Roman"/>
          <w:sz w:val="24"/>
          <w:szCs w:val="24"/>
        </w:rPr>
        <w:t xml:space="preserve"> selle alusel kehtestatud õigusaktides sätestatud korras.</w:t>
      </w:r>
      <w:r w:rsidRPr="002B387E" w:rsidDel="00441337">
        <w:rPr>
          <w:rFonts w:ascii="Times New Roman" w:hAnsi="Times New Roman" w:cs="Times New Roman"/>
          <w:sz w:val="24"/>
          <w:szCs w:val="24"/>
        </w:rPr>
        <w:t xml:space="preserve"> </w:t>
      </w:r>
    </w:p>
    <w:p w14:paraId="2C9AA2A8" w14:textId="77777777" w:rsidR="00FE7D8B" w:rsidRDefault="00FE7D8B" w:rsidP="00FE7D8B">
      <w:pPr>
        <w:spacing w:after="0" w:line="240" w:lineRule="auto"/>
        <w:jc w:val="both"/>
        <w:rPr>
          <w:rFonts w:ascii="Times New Roman" w:hAnsi="Times New Roman" w:cs="Times New Roman"/>
          <w:sz w:val="24"/>
          <w:szCs w:val="24"/>
        </w:rPr>
      </w:pPr>
    </w:p>
    <w:p w14:paraId="435EC9A5" w14:textId="77777777" w:rsidR="00FE7D8B" w:rsidRPr="002B387E" w:rsidRDefault="00FE7D8B" w:rsidP="00FE7D8B">
      <w:pPr>
        <w:spacing w:after="0" w:line="240" w:lineRule="auto"/>
        <w:jc w:val="both"/>
        <w:rPr>
          <w:rFonts w:ascii="Times New Roman" w:hAnsi="Times New Roman" w:cs="Times New Roman"/>
          <w:b/>
          <w:bCs/>
          <w:sz w:val="24"/>
          <w:szCs w:val="24"/>
        </w:rPr>
      </w:pPr>
      <w:r w:rsidRPr="002B387E">
        <w:rPr>
          <w:rFonts w:ascii="Times New Roman" w:hAnsi="Times New Roman" w:cs="Times New Roman"/>
          <w:b/>
          <w:bCs/>
          <w:sz w:val="24"/>
          <w:szCs w:val="24"/>
        </w:rPr>
        <w:t>§ 41</w:t>
      </w:r>
      <w:r w:rsidRPr="002B387E">
        <w:rPr>
          <w:rFonts w:ascii="Times New Roman" w:hAnsi="Times New Roman" w:cs="Times New Roman"/>
          <w:b/>
          <w:bCs/>
          <w:sz w:val="24"/>
          <w:szCs w:val="24"/>
          <w:vertAlign w:val="superscript"/>
        </w:rPr>
        <w:t>5</w:t>
      </w:r>
      <w:r w:rsidRPr="002B387E">
        <w:rPr>
          <w:rFonts w:ascii="Times New Roman" w:hAnsi="Times New Roman" w:cs="Times New Roman"/>
          <w:b/>
          <w:bCs/>
          <w:sz w:val="24"/>
          <w:szCs w:val="24"/>
        </w:rPr>
        <w:t>. Teabe esitamine Rahapesu Andmebüroole</w:t>
      </w:r>
    </w:p>
    <w:p w14:paraId="266A84C7" w14:textId="073BA42D" w:rsidR="00FE7D8B" w:rsidRDefault="00FE7D8B" w:rsidP="00FE7D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Hoiu-laenuühistu esitab Rahapesu Andmebüroole </w:t>
      </w:r>
      <w:r w:rsidR="00EA3679">
        <w:rPr>
          <w:rFonts w:ascii="Times New Roman" w:hAnsi="Times New Roman" w:cs="Times New Roman"/>
          <w:sz w:val="24"/>
          <w:szCs w:val="24"/>
        </w:rPr>
        <w:t xml:space="preserve">kuue kuu jooksul pärast </w:t>
      </w:r>
      <w:r>
        <w:rPr>
          <w:rFonts w:ascii="Times New Roman" w:hAnsi="Times New Roman" w:cs="Times New Roman"/>
          <w:sz w:val="24"/>
          <w:szCs w:val="24"/>
        </w:rPr>
        <w:t>majandusaasta lõppu auditeeritud majandusaasta aruande.</w:t>
      </w:r>
    </w:p>
    <w:p w14:paraId="63BC9A69" w14:textId="77777777" w:rsidR="00BE2677" w:rsidRDefault="00BE2677" w:rsidP="00FE7D8B">
      <w:pPr>
        <w:spacing w:after="0" w:line="240" w:lineRule="auto"/>
        <w:jc w:val="both"/>
        <w:rPr>
          <w:rFonts w:ascii="Times New Roman" w:hAnsi="Times New Roman" w:cs="Times New Roman"/>
          <w:sz w:val="24"/>
          <w:szCs w:val="24"/>
        </w:rPr>
      </w:pPr>
    </w:p>
    <w:p w14:paraId="2A3C6963" w14:textId="7A8FCDFD" w:rsidR="00BE2677" w:rsidRPr="00BE2677" w:rsidRDefault="00BE2677" w:rsidP="00FE7D8B">
      <w:pPr>
        <w:spacing w:after="0" w:line="240" w:lineRule="auto"/>
        <w:jc w:val="both"/>
        <w:rPr>
          <w:rFonts w:ascii="Times New Roman" w:hAnsi="Times New Roman" w:cs="Times New Roman"/>
          <w:b/>
          <w:bCs/>
          <w:sz w:val="24"/>
          <w:szCs w:val="24"/>
        </w:rPr>
      </w:pPr>
      <w:r w:rsidRPr="00BE2677">
        <w:rPr>
          <w:rFonts w:ascii="Times New Roman" w:hAnsi="Times New Roman" w:cs="Times New Roman"/>
          <w:b/>
          <w:bCs/>
          <w:sz w:val="24"/>
          <w:szCs w:val="24"/>
        </w:rPr>
        <w:t>§ 41</w:t>
      </w:r>
      <w:r w:rsidRPr="00BE2677">
        <w:rPr>
          <w:rFonts w:ascii="Times New Roman" w:hAnsi="Times New Roman" w:cs="Times New Roman"/>
          <w:b/>
          <w:bCs/>
          <w:sz w:val="24"/>
          <w:szCs w:val="24"/>
          <w:vertAlign w:val="superscript"/>
        </w:rPr>
        <w:t>6</w:t>
      </w:r>
      <w:r w:rsidRPr="00BE2677">
        <w:rPr>
          <w:rFonts w:ascii="Times New Roman" w:hAnsi="Times New Roman" w:cs="Times New Roman"/>
          <w:b/>
          <w:bCs/>
          <w:sz w:val="24"/>
          <w:szCs w:val="24"/>
        </w:rPr>
        <w:t xml:space="preserve">. Isikuandmete töötlemine ja säilitamine </w:t>
      </w:r>
    </w:p>
    <w:p w14:paraId="613FE742" w14:textId="7EDF0D39" w:rsidR="00BE2677" w:rsidRDefault="00BE2677" w:rsidP="00FE7D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786AF5">
        <w:rPr>
          <w:rFonts w:ascii="Times New Roman" w:hAnsi="Times New Roman" w:cs="Times New Roman"/>
          <w:sz w:val="24"/>
          <w:szCs w:val="24"/>
        </w:rPr>
        <w:t xml:space="preserve">Käesolevas seaduses nimetatud isikuandmeid töötleb hoiu-laenuühistu seadusest tulenevate kohustuste täitmiseks. </w:t>
      </w:r>
    </w:p>
    <w:p w14:paraId="544EECA6" w14:textId="28E63EA6" w:rsidR="00786AF5" w:rsidRDefault="00786AF5" w:rsidP="00FE7D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Hoiu-laenuühistu säilitab käesoleva seaduse § 36 lõikes 4 nimetatud isikuandmeid viis aastat pärast töösuhte lõppemist.</w:t>
      </w:r>
    </w:p>
    <w:p w14:paraId="1EAF709F" w14:textId="0987EE94" w:rsidR="00786AF5" w:rsidRPr="00786AF5" w:rsidRDefault="00786AF5" w:rsidP="00FE7D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8069B8">
        <w:rPr>
          <w:rFonts w:ascii="Times New Roman" w:hAnsi="Times New Roman" w:cs="Times New Roman"/>
          <w:sz w:val="24"/>
          <w:szCs w:val="24"/>
        </w:rPr>
        <w:t>3</w:t>
      </w:r>
      <w:r>
        <w:rPr>
          <w:rFonts w:ascii="Times New Roman" w:hAnsi="Times New Roman" w:cs="Times New Roman"/>
          <w:sz w:val="24"/>
          <w:szCs w:val="24"/>
        </w:rPr>
        <w:t>) Käesoleva seaduse § 41</w:t>
      </w:r>
      <w:r>
        <w:rPr>
          <w:rFonts w:ascii="Times New Roman" w:hAnsi="Times New Roman" w:cs="Times New Roman"/>
          <w:sz w:val="24"/>
          <w:szCs w:val="24"/>
          <w:vertAlign w:val="superscript"/>
        </w:rPr>
        <w:t>3</w:t>
      </w:r>
      <w:r>
        <w:rPr>
          <w:rFonts w:ascii="Times New Roman" w:hAnsi="Times New Roman" w:cs="Times New Roman"/>
          <w:sz w:val="24"/>
          <w:szCs w:val="24"/>
        </w:rPr>
        <w:t xml:space="preserve"> lõike 2 esimeses lauses nimetatud isikuandmeid säilitab hoiu-laenuühistu kolm aastat pärast </w:t>
      </w:r>
      <w:proofErr w:type="spellStart"/>
      <w:r>
        <w:rPr>
          <w:rFonts w:ascii="Times New Roman" w:hAnsi="Times New Roman" w:cs="Times New Roman"/>
          <w:sz w:val="24"/>
          <w:szCs w:val="24"/>
        </w:rPr>
        <w:t>liikmesuse</w:t>
      </w:r>
      <w:proofErr w:type="spellEnd"/>
      <w:r>
        <w:rPr>
          <w:rFonts w:ascii="Times New Roman" w:hAnsi="Times New Roman" w:cs="Times New Roman"/>
          <w:sz w:val="24"/>
          <w:szCs w:val="24"/>
        </w:rPr>
        <w:t xml:space="preserve"> lõppemist. Käesoleva seaduse § 41</w:t>
      </w:r>
      <w:r>
        <w:rPr>
          <w:rFonts w:ascii="Times New Roman" w:hAnsi="Times New Roman" w:cs="Times New Roman"/>
          <w:sz w:val="24"/>
          <w:szCs w:val="24"/>
          <w:vertAlign w:val="superscript"/>
        </w:rPr>
        <w:t>3</w:t>
      </w:r>
      <w:r>
        <w:rPr>
          <w:rFonts w:ascii="Times New Roman" w:hAnsi="Times New Roman" w:cs="Times New Roman"/>
          <w:sz w:val="24"/>
          <w:szCs w:val="24"/>
        </w:rPr>
        <w:t xml:space="preserve"> lõike 2 punktis 5 nimetatud isikuandmeid säilitab hoiu-laenuühistu viis aastat pärast juhtorgani või revisjonikomisjoni liikme tagasikutsumist või tema volituste lõppemist.“;</w:t>
      </w:r>
    </w:p>
    <w:p w14:paraId="5F7484DB" w14:textId="77777777" w:rsidR="00FE7D8B" w:rsidRPr="005A2C05" w:rsidRDefault="00FE7D8B" w:rsidP="00FE7D8B">
      <w:pPr>
        <w:spacing w:after="0" w:line="240" w:lineRule="auto"/>
        <w:jc w:val="both"/>
        <w:rPr>
          <w:rFonts w:ascii="Times New Roman" w:hAnsi="Times New Roman" w:cs="Times New Roman"/>
          <w:sz w:val="24"/>
          <w:szCs w:val="24"/>
        </w:rPr>
      </w:pPr>
    </w:p>
    <w:p w14:paraId="1419B91A" w14:textId="4D296695" w:rsidR="00FE7D8B" w:rsidRPr="005A2C05" w:rsidRDefault="00C143DD" w:rsidP="00FE7D8B">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61</w:t>
      </w:r>
      <w:r w:rsidR="00FE7D8B" w:rsidRPr="005A2C05">
        <w:rPr>
          <w:rFonts w:ascii="Times New Roman" w:hAnsi="Times New Roman" w:cs="Times New Roman"/>
          <w:b/>
          <w:bCs/>
          <w:sz w:val="24"/>
          <w:szCs w:val="24"/>
        </w:rPr>
        <w:t>)</w:t>
      </w:r>
      <w:r w:rsidR="00FE7D8B" w:rsidRPr="005A2C05">
        <w:rPr>
          <w:rFonts w:ascii="Times New Roman" w:hAnsi="Times New Roman" w:cs="Times New Roman"/>
          <w:sz w:val="24"/>
          <w:szCs w:val="24"/>
        </w:rPr>
        <w:t xml:space="preserve"> paragrahvi 45 lõike 1 punktid 1 ja 2 muudetakse ning sõnastatakse järgmiselt:</w:t>
      </w:r>
    </w:p>
    <w:p w14:paraId="39DED15E" w14:textId="77777777" w:rsidR="00FE7D8B" w:rsidRPr="005A2C05" w:rsidRDefault="00FE7D8B" w:rsidP="00FE7D8B">
      <w:pPr>
        <w:pStyle w:val="Kehatekst"/>
        <w:spacing w:after="0" w:line="240" w:lineRule="auto"/>
        <w:jc w:val="both"/>
        <w:rPr>
          <w:rFonts w:ascii="Times New Roman" w:hAnsi="Times New Roman" w:cs="Times New Roman"/>
          <w:sz w:val="24"/>
          <w:szCs w:val="24"/>
          <w:lang w:val="et-EE"/>
        </w:rPr>
      </w:pPr>
      <w:bookmarkStart w:id="17" w:name="para45lg1p1"/>
      <w:r w:rsidRPr="005A2C05">
        <w:rPr>
          <w:rFonts w:ascii="Times New Roman" w:hAnsi="Times New Roman" w:cs="Times New Roman"/>
          <w:sz w:val="24"/>
          <w:szCs w:val="24"/>
          <w:lang w:val="et-EE"/>
        </w:rPr>
        <w:t>„</w:t>
      </w:r>
      <w:bookmarkEnd w:id="17"/>
      <w:r w:rsidRPr="005A2C05">
        <w:rPr>
          <w:rFonts w:ascii="Times New Roman" w:hAnsi="Times New Roman" w:cs="Times New Roman"/>
          <w:sz w:val="24"/>
          <w:szCs w:val="24"/>
          <w:lang w:val="et-EE"/>
        </w:rPr>
        <w:t>1) üldkoosoleku otsuse alusel (vabatahtlik lõpetamine);</w:t>
      </w:r>
    </w:p>
    <w:p w14:paraId="3412E275" w14:textId="77777777" w:rsidR="00FE7D8B" w:rsidRPr="005A2C05" w:rsidRDefault="00FE7D8B" w:rsidP="00FE7D8B">
      <w:pPr>
        <w:pStyle w:val="Kehatekst"/>
        <w:spacing w:after="0" w:line="240" w:lineRule="auto"/>
        <w:jc w:val="both"/>
        <w:rPr>
          <w:rFonts w:ascii="Times New Roman" w:hAnsi="Times New Roman" w:cs="Times New Roman"/>
          <w:sz w:val="24"/>
          <w:szCs w:val="24"/>
          <w:lang w:val="et-EE"/>
        </w:rPr>
      </w:pPr>
      <w:r w:rsidRPr="005A2C05">
        <w:rPr>
          <w:rFonts w:ascii="Times New Roman" w:hAnsi="Times New Roman" w:cs="Times New Roman"/>
          <w:sz w:val="24"/>
          <w:szCs w:val="24"/>
          <w:lang w:val="et-EE"/>
        </w:rPr>
        <w:t>2) kohtumääruse alusel (sundlõpetamine);“;</w:t>
      </w:r>
    </w:p>
    <w:p w14:paraId="53867E24" w14:textId="77777777" w:rsidR="00FE7D8B" w:rsidRPr="005A2C05" w:rsidRDefault="00FE7D8B" w:rsidP="00FE7D8B">
      <w:pPr>
        <w:pStyle w:val="Kehatekst"/>
        <w:spacing w:after="0" w:line="240" w:lineRule="auto"/>
        <w:jc w:val="both"/>
        <w:rPr>
          <w:rFonts w:ascii="Times New Roman" w:hAnsi="Times New Roman" w:cs="Times New Roman"/>
          <w:sz w:val="24"/>
          <w:szCs w:val="24"/>
          <w:lang w:val="et-EE"/>
        </w:rPr>
      </w:pPr>
    </w:p>
    <w:p w14:paraId="69A20A89" w14:textId="6E90751C"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bCs/>
          <w:sz w:val="24"/>
          <w:szCs w:val="24"/>
        </w:rPr>
        <w:t>6</w:t>
      </w:r>
      <w:r w:rsidR="00C143DD">
        <w:rPr>
          <w:rFonts w:ascii="Times New Roman" w:hAnsi="Times New Roman" w:cs="Times New Roman"/>
          <w:b/>
          <w:bCs/>
          <w:sz w:val="24"/>
          <w:szCs w:val="24"/>
        </w:rPr>
        <w:t>2</w:t>
      </w:r>
      <w:r w:rsidRPr="005A2C05">
        <w:rPr>
          <w:rFonts w:ascii="Times New Roman" w:hAnsi="Times New Roman" w:cs="Times New Roman"/>
          <w:b/>
          <w:bCs/>
          <w:sz w:val="24"/>
          <w:szCs w:val="24"/>
        </w:rPr>
        <w:t>)</w:t>
      </w:r>
      <w:r w:rsidRPr="005A2C05">
        <w:rPr>
          <w:rFonts w:ascii="Times New Roman" w:hAnsi="Times New Roman" w:cs="Times New Roman"/>
          <w:b/>
          <w:sz w:val="24"/>
          <w:szCs w:val="24"/>
        </w:rPr>
        <w:t xml:space="preserve"> </w:t>
      </w:r>
      <w:r w:rsidRPr="005A2C05">
        <w:rPr>
          <w:rFonts w:ascii="Times New Roman" w:hAnsi="Times New Roman" w:cs="Times New Roman"/>
          <w:bCs/>
          <w:sz w:val="24"/>
          <w:szCs w:val="24"/>
        </w:rPr>
        <w:t>seadust täiendatakse 8</w:t>
      </w:r>
      <w:r w:rsidRPr="005A2C05">
        <w:rPr>
          <w:rFonts w:ascii="Times New Roman" w:hAnsi="Times New Roman" w:cs="Times New Roman"/>
          <w:bCs/>
          <w:sz w:val="24"/>
          <w:szCs w:val="24"/>
          <w:vertAlign w:val="superscript"/>
        </w:rPr>
        <w:t>1</w:t>
      </w:r>
      <w:r w:rsidRPr="005A2C05">
        <w:rPr>
          <w:rFonts w:ascii="Times New Roman" w:hAnsi="Times New Roman" w:cs="Times New Roman"/>
          <w:bCs/>
          <w:sz w:val="24"/>
          <w:szCs w:val="24"/>
        </w:rPr>
        <w:t>. peatükiga järgmises sõnastuses:</w:t>
      </w:r>
    </w:p>
    <w:p w14:paraId="087B1359" w14:textId="77777777" w:rsidR="00FE7D8B" w:rsidRPr="005A2C05" w:rsidRDefault="00FE7D8B" w:rsidP="00FE7D8B">
      <w:pPr>
        <w:spacing w:after="0" w:line="240" w:lineRule="auto"/>
        <w:jc w:val="both"/>
        <w:rPr>
          <w:rFonts w:ascii="Times New Roman" w:hAnsi="Times New Roman" w:cs="Times New Roman"/>
          <w:bCs/>
          <w:sz w:val="24"/>
          <w:szCs w:val="24"/>
        </w:rPr>
      </w:pPr>
    </w:p>
    <w:p w14:paraId="74A1EE2F" w14:textId="77777777" w:rsidR="00FE7D8B" w:rsidRPr="005A2C05" w:rsidRDefault="00FE7D8B" w:rsidP="00FE7D8B">
      <w:pPr>
        <w:spacing w:after="0" w:line="240" w:lineRule="auto"/>
        <w:jc w:val="center"/>
        <w:rPr>
          <w:rFonts w:ascii="Times New Roman" w:hAnsi="Times New Roman" w:cs="Times New Roman"/>
          <w:b/>
          <w:bCs/>
          <w:sz w:val="24"/>
          <w:szCs w:val="24"/>
        </w:rPr>
      </w:pPr>
      <w:r w:rsidRPr="005A2C05">
        <w:rPr>
          <w:rFonts w:ascii="Times New Roman" w:hAnsi="Times New Roman" w:cs="Times New Roman"/>
          <w:sz w:val="24"/>
          <w:szCs w:val="24"/>
        </w:rPr>
        <w:t>„</w:t>
      </w:r>
      <w:r w:rsidRPr="005A2C05">
        <w:rPr>
          <w:rFonts w:ascii="Times New Roman" w:hAnsi="Times New Roman" w:cs="Times New Roman"/>
          <w:b/>
          <w:bCs/>
          <w:sz w:val="24"/>
          <w:szCs w:val="24"/>
        </w:rPr>
        <w:t>8</w:t>
      </w:r>
      <w:r w:rsidRPr="005A2C05">
        <w:rPr>
          <w:rFonts w:ascii="Times New Roman" w:hAnsi="Times New Roman" w:cs="Times New Roman"/>
          <w:b/>
          <w:bCs/>
          <w:sz w:val="24"/>
          <w:szCs w:val="24"/>
          <w:vertAlign w:val="superscript"/>
        </w:rPr>
        <w:t>1</w:t>
      </w:r>
      <w:r w:rsidRPr="005A2C05">
        <w:rPr>
          <w:rFonts w:ascii="Times New Roman" w:hAnsi="Times New Roman" w:cs="Times New Roman"/>
          <w:b/>
          <w:bCs/>
          <w:sz w:val="24"/>
          <w:szCs w:val="24"/>
        </w:rPr>
        <w:t>. peatükk</w:t>
      </w:r>
    </w:p>
    <w:p w14:paraId="033B6B67" w14:textId="77777777" w:rsidR="00FE7D8B" w:rsidRPr="005A2C05" w:rsidRDefault="00FE7D8B" w:rsidP="00FE7D8B">
      <w:pPr>
        <w:pStyle w:val="Pealkiri2"/>
        <w:spacing w:line="240" w:lineRule="auto"/>
        <w:rPr>
          <w:sz w:val="24"/>
          <w:szCs w:val="24"/>
        </w:rPr>
      </w:pPr>
      <w:r w:rsidRPr="005A2C05">
        <w:rPr>
          <w:sz w:val="24"/>
          <w:szCs w:val="24"/>
        </w:rPr>
        <w:t>HOIU-LAENUÜHISTU PANKROT</w:t>
      </w:r>
    </w:p>
    <w:p w14:paraId="1993F84E" w14:textId="77777777" w:rsidR="00FE7D8B" w:rsidRPr="005A2C05" w:rsidRDefault="00FE7D8B" w:rsidP="00FE7D8B">
      <w:pPr>
        <w:spacing w:after="0" w:line="240" w:lineRule="auto"/>
        <w:jc w:val="both"/>
        <w:rPr>
          <w:rFonts w:ascii="Times New Roman" w:hAnsi="Times New Roman" w:cs="Times New Roman"/>
          <w:b/>
          <w:sz w:val="24"/>
          <w:szCs w:val="24"/>
        </w:rPr>
      </w:pPr>
    </w:p>
    <w:p w14:paraId="5CA9906B" w14:textId="77777777" w:rsidR="00FE7D8B" w:rsidRPr="005A2C05" w:rsidRDefault="00FE7D8B" w:rsidP="00FE7D8B">
      <w:pPr>
        <w:spacing w:after="0" w:line="240" w:lineRule="auto"/>
        <w:jc w:val="both"/>
        <w:rPr>
          <w:rFonts w:ascii="Times New Roman" w:hAnsi="Times New Roman" w:cs="Times New Roman"/>
          <w:b/>
          <w:sz w:val="24"/>
          <w:szCs w:val="24"/>
        </w:rPr>
      </w:pPr>
      <w:r w:rsidRPr="005A2C05">
        <w:rPr>
          <w:rFonts w:ascii="Times New Roman" w:hAnsi="Times New Roman" w:cs="Times New Roman"/>
          <w:b/>
          <w:sz w:val="24"/>
          <w:szCs w:val="24"/>
        </w:rPr>
        <w:t>§ 45</w:t>
      </w:r>
      <w:r w:rsidRPr="005A2C05">
        <w:rPr>
          <w:rFonts w:ascii="Times New Roman" w:hAnsi="Times New Roman" w:cs="Times New Roman"/>
          <w:b/>
          <w:sz w:val="24"/>
          <w:szCs w:val="24"/>
          <w:vertAlign w:val="superscript"/>
        </w:rPr>
        <w:t>1</w:t>
      </w:r>
      <w:r w:rsidRPr="005A2C05">
        <w:rPr>
          <w:rFonts w:ascii="Times New Roman" w:hAnsi="Times New Roman" w:cs="Times New Roman"/>
          <w:b/>
          <w:sz w:val="24"/>
          <w:szCs w:val="24"/>
        </w:rPr>
        <w:t>. Pankrotiseaduse kohaldamine hoiu-laenuühistu pankroti korral</w:t>
      </w:r>
    </w:p>
    <w:p w14:paraId="70163FAC"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lastRenderedPageBreak/>
        <w:t>Hoiu-laenuühistu pankrotiavalduse esitamisele, pankroti väljakuulutamisele ja pankrotimenetlusele kohaldatakse pankrotiseaduses sätestatut, kui käesolevas peatükis ei ole sätestatud teisiti.</w:t>
      </w:r>
    </w:p>
    <w:p w14:paraId="20958B6B" w14:textId="77777777" w:rsidR="00FE7D8B" w:rsidRPr="005A2C05" w:rsidRDefault="00FE7D8B" w:rsidP="00FE7D8B">
      <w:pPr>
        <w:spacing w:after="0" w:line="240" w:lineRule="auto"/>
        <w:jc w:val="both"/>
        <w:rPr>
          <w:rFonts w:ascii="Times New Roman" w:hAnsi="Times New Roman" w:cs="Times New Roman"/>
          <w:sz w:val="24"/>
          <w:szCs w:val="24"/>
        </w:rPr>
      </w:pPr>
    </w:p>
    <w:p w14:paraId="24124AEF" w14:textId="77777777" w:rsidR="00FE7D8B" w:rsidRPr="005A2C05" w:rsidRDefault="00FE7D8B" w:rsidP="00FE7D8B">
      <w:pPr>
        <w:spacing w:after="0" w:line="240" w:lineRule="auto"/>
        <w:jc w:val="both"/>
        <w:rPr>
          <w:rFonts w:ascii="Times New Roman" w:hAnsi="Times New Roman" w:cs="Times New Roman"/>
          <w:b/>
          <w:sz w:val="24"/>
          <w:szCs w:val="24"/>
        </w:rPr>
      </w:pPr>
      <w:r w:rsidRPr="005A2C05">
        <w:rPr>
          <w:rFonts w:ascii="Times New Roman" w:hAnsi="Times New Roman" w:cs="Times New Roman"/>
          <w:b/>
          <w:sz w:val="24"/>
          <w:szCs w:val="24"/>
        </w:rPr>
        <w:t>§ 45</w:t>
      </w:r>
      <w:r w:rsidRPr="005A2C05">
        <w:rPr>
          <w:rFonts w:ascii="Times New Roman" w:hAnsi="Times New Roman" w:cs="Times New Roman"/>
          <w:b/>
          <w:sz w:val="24"/>
          <w:szCs w:val="24"/>
          <w:vertAlign w:val="superscript"/>
        </w:rPr>
        <w:t>2</w:t>
      </w:r>
      <w:r w:rsidRPr="005A2C05">
        <w:rPr>
          <w:rFonts w:ascii="Times New Roman" w:hAnsi="Times New Roman" w:cs="Times New Roman"/>
          <w:b/>
          <w:sz w:val="24"/>
          <w:szCs w:val="24"/>
        </w:rPr>
        <w:t>. Ajutise halduri nimetamine</w:t>
      </w:r>
    </w:p>
    <w:p w14:paraId="6CD17C1A"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Kui kohus on võtnud pankrotiavalduse menetlusse, otsustab ta kolme päeva jooksul ajutise halduri nimetamise, tehes selle kohta määruse. Kui ajutise halduri nimetamine otsustatakse eelistungil, otsustab kohus seitsme päeva jooksul pankrotiavalduse saamisest arvates istungi toimumise aja ja edastab kutsed. Sellisel juhul otsustab kohus ajutise halduri nimetamise kümne päeva jooksul pankrotiavalduse saamisest arvates.   </w:t>
      </w:r>
    </w:p>
    <w:p w14:paraId="3B92E403" w14:textId="77777777" w:rsidR="00FE7D8B" w:rsidRPr="005A2C05" w:rsidRDefault="00FE7D8B" w:rsidP="00FE7D8B">
      <w:pPr>
        <w:spacing w:after="0" w:line="240" w:lineRule="auto"/>
        <w:jc w:val="both"/>
        <w:rPr>
          <w:rFonts w:ascii="Times New Roman" w:hAnsi="Times New Roman" w:cs="Times New Roman"/>
          <w:sz w:val="24"/>
          <w:szCs w:val="24"/>
        </w:rPr>
      </w:pPr>
    </w:p>
    <w:p w14:paraId="0D421698"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
          <w:sz w:val="24"/>
          <w:szCs w:val="24"/>
        </w:rPr>
        <w:t>§ 45</w:t>
      </w:r>
      <w:r w:rsidRPr="005A2C05">
        <w:rPr>
          <w:rFonts w:ascii="Times New Roman" w:hAnsi="Times New Roman" w:cs="Times New Roman"/>
          <w:b/>
          <w:sz w:val="24"/>
          <w:szCs w:val="24"/>
          <w:vertAlign w:val="superscript"/>
        </w:rPr>
        <w:t>3</w:t>
      </w:r>
      <w:r w:rsidRPr="005A2C05">
        <w:rPr>
          <w:rFonts w:ascii="Times New Roman" w:hAnsi="Times New Roman" w:cs="Times New Roman"/>
          <w:b/>
          <w:sz w:val="24"/>
          <w:szCs w:val="24"/>
        </w:rPr>
        <w:t>. Pankroti väljakuulutamine ja hoiu-laenuühistust võlgniku maksejõuetuse eeldamine</w:t>
      </w:r>
      <w:r w:rsidRPr="005A2C05">
        <w:rPr>
          <w:rFonts w:ascii="Times New Roman" w:hAnsi="Times New Roman" w:cs="Times New Roman"/>
          <w:sz w:val="24"/>
          <w:szCs w:val="24"/>
        </w:rPr>
        <w:t xml:space="preserve"> </w:t>
      </w:r>
    </w:p>
    <w:p w14:paraId="3B696DFB"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Lisaks pankrotiseaduse § 31 lõikes 1</w:t>
      </w:r>
      <w:r w:rsidRPr="005A2C05">
        <w:rPr>
          <w:rFonts w:ascii="Times New Roman" w:hAnsi="Times New Roman" w:cs="Times New Roman"/>
          <w:sz w:val="24"/>
          <w:szCs w:val="24"/>
          <w:vertAlign w:val="superscript"/>
        </w:rPr>
        <w:t>1</w:t>
      </w:r>
      <w:r w:rsidRPr="005A2C05">
        <w:rPr>
          <w:rFonts w:ascii="Times New Roman" w:hAnsi="Times New Roman" w:cs="Times New Roman"/>
          <w:sz w:val="24"/>
          <w:szCs w:val="24"/>
        </w:rPr>
        <w:t xml:space="preserve"> sätestatule eeldatakse hoiu-laenuühistust võlgniku maksejõuetust, kui hoiu-laenuühistu netovara on alla käesoleva seaduse § 22 lõikes 3 sätestatud määra.</w:t>
      </w:r>
    </w:p>
    <w:p w14:paraId="56AD08D4" w14:textId="77777777" w:rsidR="00FE7D8B" w:rsidRPr="005A2C05" w:rsidRDefault="00FE7D8B" w:rsidP="00FE7D8B">
      <w:pPr>
        <w:spacing w:after="0" w:line="240" w:lineRule="auto"/>
        <w:jc w:val="both"/>
        <w:rPr>
          <w:rFonts w:ascii="Times New Roman" w:hAnsi="Times New Roman" w:cs="Times New Roman"/>
          <w:b/>
          <w:sz w:val="24"/>
          <w:szCs w:val="24"/>
        </w:rPr>
      </w:pPr>
    </w:p>
    <w:p w14:paraId="47389444" w14:textId="77777777" w:rsidR="00FE7D8B" w:rsidRPr="005A2C05" w:rsidRDefault="00FE7D8B" w:rsidP="00FE7D8B">
      <w:pPr>
        <w:spacing w:after="0" w:line="240" w:lineRule="auto"/>
        <w:jc w:val="both"/>
        <w:rPr>
          <w:rFonts w:ascii="Times New Roman" w:hAnsi="Times New Roman" w:cs="Times New Roman"/>
          <w:b/>
          <w:sz w:val="24"/>
          <w:szCs w:val="24"/>
        </w:rPr>
      </w:pPr>
      <w:r w:rsidRPr="005A2C05">
        <w:rPr>
          <w:rFonts w:ascii="Times New Roman" w:hAnsi="Times New Roman" w:cs="Times New Roman"/>
          <w:b/>
          <w:sz w:val="24"/>
          <w:szCs w:val="24"/>
        </w:rPr>
        <w:t>§ 45</w:t>
      </w:r>
      <w:r w:rsidRPr="005A2C05">
        <w:rPr>
          <w:rFonts w:ascii="Times New Roman" w:hAnsi="Times New Roman" w:cs="Times New Roman"/>
          <w:b/>
          <w:sz w:val="24"/>
          <w:szCs w:val="24"/>
          <w:vertAlign w:val="superscript"/>
        </w:rPr>
        <w:t>4</w:t>
      </w:r>
      <w:r w:rsidRPr="005A2C05">
        <w:rPr>
          <w:rFonts w:ascii="Times New Roman" w:hAnsi="Times New Roman" w:cs="Times New Roman"/>
          <w:b/>
          <w:sz w:val="24"/>
          <w:szCs w:val="24"/>
        </w:rPr>
        <w:t>. Hoiu-laenuühistu pankrotimäärusest teavitamine</w:t>
      </w:r>
    </w:p>
    <w:p w14:paraId="609CDA14"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(1) Haldur teavitab kõiki hoiustajaid ja teisi teadaolevaid võlausaldajaid pankrotimäärusest ning võlausaldajate esimese üldkoosoleku ajast ja kohast. Hoiu-laenuühistu teadaolevate võlausaldajate teavitamise suhtes ei kohaldata pankrotiseaduse § 34 lõiget 2.</w:t>
      </w:r>
    </w:p>
    <w:p w14:paraId="7C672840" w14:textId="5213F98D"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(2) Haldur teavitab kõiki isikuid, kellel on kohustusi võlgniku suhtes, võlgniku pankroti väljakuulutamisest ja esitab andmed </w:t>
      </w:r>
      <w:r w:rsidR="00EA3679">
        <w:rPr>
          <w:rFonts w:ascii="Times New Roman" w:hAnsi="Times New Roman" w:cs="Times New Roman"/>
          <w:sz w:val="24"/>
          <w:szCs w:val="24"/>
        </w:rPr>
        <w:t>oma</w:t>
      </w:r>
      <w:r w:rsidRPr="005A2C05">
        <w:rPr>
          <w:rFonts w:ascii="Times New Roman" w:hAnsi="Times New Roman" w:cs="Times New Roman"/>
          <w:sz w:val="24"/>
          <w:szCs w:val="24"/>
        </w:rPr>
        <w:t xml:space="preserve"> kutsealase maksekonto kohta, millele tasutakse hoiu-laenuühistule võlgnetavad summad.</w:t>
      </w:r>
    </w:p>
    <w:p w14:paraId="1C800A2D" w14:textId="77777777" w:rsidR="00FE7D8B" w:rsidRPr="005A2C05" w:rsidRDefault="00FE7D8B" w:rsidP="00FE7D8B">
      <w:pPr>
        <w:spacing w:after="0" w:line="240" w:lineRule="auto"/>
        <w:jc w:val="both"/>
        <w:rPr>
          <w:rFonts w:ascii="Times New Roman" w:hAnsi="Times New Roman" w:cs="Times New Roman"/>
          <w:b/>
          <w:sz w:val="24"/>
          <w:szCs w:val="24"/>
        </w:rPr>
      </w:pPr>
    </w:p>
    <w:p w14:paraId="77131B9D" w14:textId="77777777" w:rsidR="00FE7D8B" w:rsidRPr="005A2C05" w:rsidRDefault="00FE7D8B" w:rsidP="00FE7D8B">
      <w:pPr>
        <w:spacing w:after="0" w:line="240" w:lineRule="auto"/>
        <w:jc w:val="both"/>
        <w:rPr>
          <w:rFonts w:ascii="Times New Roman" w:hAnsi="Times New Roman" w:cs="Times New Roman"/>
          <w:b/>
          <w:sz w:val="24"/>
          <w:szCs w:val="24"/>
        </w:rPr>
      </w:pPr>
      <w:r w:rsidRPr="005A2C05">
        <w:rPr>
          <w:rFonts w:ascii="Times New Roman" w:hAnsi="Times New Roman" w:cs="Times New Roman"/>
          <w:b/>
          <w:sz w:val="24"/>
          <w:szCs w:val="24"/>
        </w:rPr>
        <w:t>§ 45</w:t>
      </w:r>
      <w:r w:rsidRPr="005A2C05">
        <w:rPr>
          <w:rFonts w:ascii="Times New Roman" w:hAnsi="Times New Roman" w:cs="Times New Roman"/>
          <w:b/>
          <w:sz w:val="24"/>
          <w:szCs w:val="24"/>
          <w:vertAlign w:val="superscript"/>
        </w:rPr>
        <w:t>5</w:t>
      </w:r>
      <w:r w:rsidRPr="005A2C05">
        <w:rPr>
          <w:rFonts w:ascii="Times New Roman" w:hAnsi="Times New Roman" w:cs="Times New Roman"/>
          <w:b/>
          <w:sz w:val="24"/>
          <w:szCs w:val="24"/>
        </w:rPr>
        <w:t>. Nõuete rahuldamisjärgud</w:t>
      </w:r>
    </w:p>
    <w:p w14:paraId="331749E0"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Pärast pankrotiseaduse § 146 lõikes 1 nimetatud väljamaksete tegemist rahuldatakse võlausaldajate nõuded järgmistes järkudes:</w:t>
      </w:r>
    </w:p>
    <w:p w14:paraId="1F79E953"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1) pandiga tagatud tunnustatud nõuded pankrotiseaduse § 153 lõikes 2 sätestatud ulatuses;</w:t>
      </w:r>
    </w:p>
    <w:p w14:paraId="22F8CB8D"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2) hoiuse lepingutest tulenevad tunnustatud nõuded; </w:t>
      </w:r>
    </w:p>
    <w:p w14:paraId="3DA5B51E"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3) muud tähtajaks esitatud tunnustatud nõuded;</w:t>
      </w:r>
    </w:p>
    <w:p w14:paraId="19221206"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4) muud tähtajaks esitamata, kuid tunnustatud nõuded.”;</w:t>
      </w:r>
    </w:p>
    <w:p w14:paraId="4B1A26A7" w14:textId="77777777" w:rsidR="00FE7D8B" w:rsidRPr="005A2C05" w:rsidRDefault="00FE7D8B" w:rsidP="00FE7D8B">
      <w:pPr>
        <w:pStyle w:val="Kehatekst"/>
        <w:spacing w:after="0" w:line="240" w:lineRule="auto"/>
        <w:jc w:val="both"/>
        <w:rPr>
          <w:rFonts w:ascii="Times New Roman" w:hAnsi="Times New Roman" w:cs="Times New Roman"/>
          <w:sz w:val="24"/>
          <w:szCs w:val="24"/>
          <w:lang w:val="et-EE"/>
        </w:rPr>
      </w:pPr>
    </w:p>
    <w:p w14:paraId="4549B088" w14:textId="3C2C174C" w:rsidR="00FE7D8B" w:rsidRPr="005A2C05" w:rsidRDefault="00FE7D8B" w:rsidP="00FE7D8B">
      <w:pPr>
        <w:spacing w:after="0" w:line="240" w:lineRule="auto"/>
        <w:jc w:val="both"/>
        <w:rPr>
          <w:rFonts w:ascii="Times New Roman" w:hAnsi="Times New Roman" w:cs="Times New Roman"/>
          <w:sz w:val="24"/>
          <w:szCs w:val="24"/>
        </w:rPr>
      </w:pPr>
      <w:bookmarkStart w:id="18" w:name="_Hlk122029871"/>
      <w:r w:rsidRPr="005A2C05">
        <w:rPr>
          <w:rFonts w:ascii="Times New Roman" w:hAnsi="Times New Roman" w:cs="Times New Roman"/>
          <w:b/>
          <w:sz w:val="24"/>
          <w:szCs w:val="24"/>
        </w:rPr>
        <w:t>6</w:t>
      </w:r>
      <w:r w:rsidR="00C143DD">
        <w:rPr>
          <w:rFonts w:ascii="Times New Roman" w:hAnsi="Times New Roman" w:cs="Times New Roman"/>
          <w:b/>
          <w:sz w:val="24"/>
          <w:szCs w:val="24"/>
        </w:rPr>
        <w:t>3</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w:t>
      </w:r>
      <w:r w:rsidRPr="005A2C05">
        <w:rPr>
          <w:rFonts w:ascii="Times New Roman" w:hAnsi="Times New Roman" w:cs="Times New Roman"/>
          <w:sz w:val="24"/>
          <w:szCs w:val="24"/>
        </w:rPr>
        <w:t>seadust täiendatakse §-dega 47</w:t>
      </w:r>
      <w:r w:rsidRPr="005A2C05">
        <w:rPr>
          <w:rFonts w:ascii="Times New Roman" w:hAnsi="Times New Roman" w:cs="Times New Roman"/>
          <w:sz w:val="24"/>
          <w:szCs w:val="24"/>
          <w:vertAlign w:val="superscript"/>
        </w:rPr>
        <w:t>1</w:t>
      </w:r>
      <w:r w:rsidRPr="005A2C05">
        <w:rPr>
          <w:rFonts w:ascii="Times New Roman" w:hAnsi="Times New Roman" w:cs="Times New Roman"/>
          <w:sz w:val="24"/>
          <w:szCs w:val="24"/>
        </w:rPr>
        <w:t>–47</w:t>
      </w:r>
      <w:r w:rsidRPr="005A2C05">
        <w:rPr>
          <w:rFonts w:ascii="Times New Roman" w:hAnsi="Times New Roman" w:cs="Times New Roman"/>
          <w:sz w:val="24"/>
          <w:szCs w:val="24"/>
          <w:vertAlign w:val="superscript"/>
        </w:rPr>
        <w:t xml:space="preserve">3 </w:t>
      </w:r>
      <w:r w:rsidRPr="005A2C05">
        <w:rPr>
          <w:rFonts w:ascii="Times New Roman" w:hAnsi="Times New Roman" w:cs="Times New Roman"/>
          <w:sz w:val="24"/>
          <w:szCs w:val="24"/>
        </w:rPr>
        <w:t>järgmises sõnastuses:</w:t>
      </w:r>
    </w:p>
    <w:p w14:paraId="37061F68" w14:textId="77777777" w:rsidR="00FE7D8B" w:rsidRPr="005A2C05" w:rsidRDefault="00FE7D8B" w:rsidP="00FE7D8B">
      <w:pPr>
        <w:pStyle w:val="Normaallaadveeb"/>
        <w:shd w:val="clear" w:color="auto" w:fill="FFFFFF"/>
        <w:spacing w:before="0" w:beforeAutospacing="0" w:after="0" w:afterAutospacing="0"/>
        <w:jc w:val="both"/>
        <w:rPr>
          <w:b/>
          <w:bCs/>
          <w:lang w:val="et-EE"/>
        </w:rPr>
      </w:pPr>
      <w:r w:rsidRPr="005A2C05">
        <w:rPr>
          <w:b/>
          <w:bCs/>
          <w:lang w:val="et-EE"/>
        </w:rPr>
        <w:t>„§ 47</w:t>
      </w:r>
      <w:r w:rsidRPr="005A2C05">
        <w:rPr>
          <w:b/>
          <w:bCs/>
          <w:vertAlign w:val="superscript"/>
          <w:lang w:val="et-EE"/>
        </w:rPr>
        <w:t>1</w:t>
      </w:r>
      <w:r w:rsidRPr="005A2C05">
        <w:rPr>
          <w:b/>
          <w:bCs/>
          <w:lang w:val="et-EE"/>
        </w:rPr>
        <w:t>. Hoiu-laenuühistute moodustamine ja edasine tegevus pärast 2025. aasta 1. jaanuari jõustunud redaktsiooni</w:t>
      </w:r>
    </w:p>
    <w:p w14:paraId="00EFB5FF" w14:textId="4015DD17" w:rsidR="00FE7D8B" w:rsidRPr="005A2C05" w:rsidRDefault="00FE7D8B" w:rsidP="00FE7D8B">
      <w:pPr>
        <w:pStyle w:val="Normaallaadveeb"/>
        <w:shd w:val="clear" w:color="auto" w:fill="FFFFFF"/>
        <w:spacing w:before="0" w:beforeAutospacing="0" w:after="0" w:afterAutospacing="0"/>
        <w:jc w:val="both"/>
        <w:rPr>
          <w:lang w:val="et-EE"/>
        </w:rPr>
      </w:pPr>
      <w:bookmarkStart w:id="19" w:name="_Hlk122599103"/>
      <w:r w:rsidRPr="005A2C05">
        <w:rPr>
          <w:lang w:val="et-EE"/>
        </w:rPr>
        <w:t xml:space="preserve">(1) Pärast 2025. aasta 1. jaanuari ei või </w:t>
      </w:r>
      <w:r w:rsidR="00C967B8">
        <w:rPr>
          <w:lang w:val="et-EE"/>
        </w:rPr>
        <w:t xml:space="preserve">hoiu-laenuühistut, mis tegutseb </w:t>
      </w:r>
      <w:proofErr w:type="spellStart"/>
      <w:r w:rsidRPr="005A2C05">
        <w:rPr>
          <w:lang w:val="et-EE"/>
        </w:rPr>
        <w:t>tulundusühistu</w:t>
      </w:r>
      <w:proofErr w:type="spellEnd"/>
      <w:r w:rsidR="00C967B8">
        <w:rPr>
          <w:lang w:val="et-EE"/>
        </w:rPr>
        <w:t xml:space="preserve"> vormis </w:t>
      </w:r>
      <w:r w:rsidRPr="005A2C05">
        <w:rPr>
          <w:lang w:val="et-EE"/>
        </w:rPr>
        <w:t>moodustada ega teda sellisel kujul äriregistrisse kanda.</w:t>
      </w:r>
    </w:p>
    <w:p w14:paraId="0725A99E" w14:textId="77777777" w:rsidR="00FE7D8B" w:rsidRPr="005A2C05" w:rsidRDefault="00FE7D8B" w:rsidP="00FE7D8B">
      <w:pPr>
        <w:pStyle w:val="Normaallaadveeb"/>
        <w:shd w:val="clear" w:color="auto" w:fill="FFFFFF"/>
        <w:spacing w:before="0" w:beforeAutospacing="0" w:after="0" w:afterAutospacing="0"/>
        <w:jc w:val="both"/>
        <w:rPr>
          <w:color w:val="000000"/>
          <w:lang w:val="et-EE"/>
        </w:rPr>
      </w:pPr>
      <w:r w:rsidRPr="005A2C05">
        <w:rPr>
          <w:lang w:val="et-EE"/>
        </w:rPr>
        <w:t xml:space="preserve">(2) Enne </w:t>
      </w:r>
      <w:r w:rsidRPr="005A2C05">
        <w:rPr>
          <w:color w:val="202020"/>
          <w:shd w:val="clear" w:color="auto" w:fill="FFFFFF"/>
          <w:lang w:val="et-EE"/>
        </w:rPr>
        <w:t xml:space="preserve">2025. aasta 1. </w:t>
      </w:r>
      <w:r w:rsidRPr="005A2C05">
        <w:rPr>
          <w:lang w:val="et-EE"/>
        </w:rPr>
        <w:t>jaanuari</w:t>
      </w:r>
      <w:r w:rsidRPr="005A2C05">
        <w:rPr>
          <w:color w:val="202020"/>
          <w:shd w:val="clear" w:color="auto" w:fill="FFFFFF"/>
          <w:lang w:val="et-EE"/>
        </w:rPr>
        <w:t xml:space="preserve"> asutatud ja tegutsenud hoiu-laenuühistu ei või enam uusi liikmeid pärast </w:t>
      </w:r>
      <w:r w:rsidRPr="00BE6921">
        <w:rPr>
          <w:color w:val="202020"/>
          <w:shd w:val="clear" w:color="auto" w:fill="FFFFFF"/>
          <w:lang w:val="et-EE"/>
        </w:rPr>
        <w:t xml:space="preserve">2025. aasta 1. </w:t>
      </w:r>
      <w:r>
        <w:rPr>
          <w:color w:val="202020"/>
          <w:shd w:val="clear" w:color="auto" w:fill="FFFFFF"/>
          <w:lang w:val="et-EE"/>
        </w:rPr>
        <w:t>juulit</w:t>
      </w:r>
      <w:r w:rsidRPr="005A2C05">
        <w:rPr>
          <w:color w:val="202020"/>
          <w:shd w:val="clear" w:color="auto" w:fill="FFFFFF"/>
          <w:lang w:val="et-EE"/>
        </w:rPr>
        <w:t xml:space="preserve"> vastu võtta.</w:t>
      </w:r>
    </w:p>
    <w:p w14:paraId="4AE8CBCB" w14:textId="77777777" w:rsidR="00FE7D8B" w:rsidRPr="005A2C05" w:rsidRDefault="00FE7D8B" w:rsidP="00FE7D8B">
      <w:pPr>
        <w:pStyle w:val="Normaallaadveeb"/>
        <w:shd w:val="clear" w:color="auto" w:fill="FFFFFF"/>
        <w:spacing w:before="0" w:beforeAutospacing="0" w:after="0" w:afterAutospacing="0"/>
        <w:jc w:val="both"/>
        <w:rPr>
          <w:lang w:val="et-EE"/>
        </w:rPr>
      </w:pPr>
      <w:r w:rsidRPr="005A2C05">
        <w:rPr>
          <w:color w:val="000000"/>
          <w:lang w:val="et-EE"/>
        </w:rPr>
        <w:t xml:space="preserve">(3) </w:t>
      </w:r>
      <w:r w:rsidRPr="005A2C05">
        <w:rPr>
          <w:color w:val="202020"/>
          <w:shd w:val="clear" w:color="auto" w:fill="FFFFFF"/>
          <w:lang w:val="et-EE"/>
        </w:rPr>
        <w:t xml:space="preserve">Enne 2025. aasta 1. </w:t>
      </w:r>
      <w:r w:rsidRPr="005A2C05">
        <w:rPr>
          <w:lang w:val="et-EE"/>
        </w:rPr>
        <w:t xml:space="preserve">jaanuari </w:t>
      </w:r>
      <w:r w:rsidRPr="005A2C05">
        <w:rPr>
          <w:color w:val="202020"/>
          <w:shd w:val="clear" w:color="auto" w:fill="FFFFFF"/>
          <w:lang w:val="et-EE"/>
        </w:rPr>
        <w:t xml:space="preserve">asutatud ja tegutsenud hoiu-laenuühistu </w:t>
      </w:r>
      <w:r w:rsidRPr="005A2C05">
        <w:rPr>
          <w:color w:val="000000"/>
          <w:lang w:val="et-EE"/>
        </w:rPr>
        <w:t xml:space="preserve">ei või alates 2026. aasta 1. jaanuarist uusi hoiuse- või laenulepinguid sõlmida ega olemasolevate hoiuse- või laenulepingute kehtivust pikendada. </w:t>
      </w:r>
    </w:p>
    <w:bookmarkEnd w:id="19"/>
    <w:p w14:paraId="5FDF1554" w14:textId="77777777" w:rsidR="00FE7D8B" w:rsidRPr="005A2C05" w:rsidRDefault="00FE7D8B" w:rsidP="00FE7D8B">
      <w:pPr>
        <w:spacing w:after="0" w:line="240" w:lineRule="auto"/>
        <w:jc w:val="both"/>
        <w:rPr>
          <w:rFonts w:ascii="Times New Roman" w:hAnsi="Times New Roman" w:cs="Times New Roman"/>
          <w:sz w:val="24"/>
          <w:szCs w:val="24"/>
        </w:rPr>
      </w:pPr>
    </w:p>
    <w:p w14:paraId="0C42334D" w14:textId="77777777" w:rsidR="00FE7D8B" w:rsidRPr="005A2C05" w:rsidRDefault="00FE7D8B" w:rsidP="00FE7D8B">
      <w:pPr>
        <w:spacing w:after="0" w:line="240" w:lineRule="auto"/>
        <w:jc w:val="both"/>
        <w:rPr>
          <w:rFonts w:ascii="Times New Roman" w:hAnsi="Times New Roman" w:cs="Times New Roman"/>
          <w:b/>
          <w:bCs/>
          <w:sz w:val="24"/>
          <w:szCs w:val="24"/>
        </w:rPr>
      </w:pPr>
      <w:r w:rsidRPr="005A2C05">
        <w:rPr>
          <w:rFonts w:ascii="Times New Roman" w:hAnsi="Times New Roman" w:cs="Times New Roman"/>
          <w:b/>
          <w:bCs/>
          <w:sz w:val="24"/>
          <w:szCs w:val="24"/>
        </w:rPr>
        <w:t>§ 47</w:t>
      </w:r>
      <w:r w:rsidRPr="005A2C05">
        <w:rPr>
          <w:rFonts w:ascii="Times New Roman" w:hAnsi="Times New Roman" w:cs="Times New Roman"/>
          <w:b/>
          <w:bCs/>
          <w:sz w:val="24"/>
          <w:szCs w:val="24"/>
          <w:vertAlign w:val="superscript"/>
        </w:rPr>
        <w:t>2</w:t>
      </w:r>
      <w:r w:rsidRPr="005A2C05">
        <w:rPr>
          <w:rFonts w:ascii="Times New Roman" w:hAnsi="Times New Roman" w:cs="Times New Roman"/>
          <w:b/>
          <w:bCs/>
          <w:sz w:val="24"/>
          <w:szCs w:val="24"/>
        </w:rPr>
        <w:t>. Tegevuse kooskõlla viimine käesoleva seaduse 2025. aasta 1. jaanuaril jõustunud redaktsiooni nõuetega</w:t>
      </w:r>
      <w:bookmarkEnd w:id="18"/>
    </w:p>
    <w:p w14:paraId="62B6C725"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color w:val="202020"/>
          <w:sz w:val="24"/>
          <w:szCs w:val="24"/>
          <w:shd w:val="clear" w:color="auto" w:fill="FFFFFF"/>
        </w:rPr>
        <w:t>(1) Enne 2025. aasta 1. jaanuari asutatud ja tegutsenud hoiu-laenuühistu peab oma tegevuse ning dokumendid viima vastavusse käesoleva seaduse 2025. aasta 1. jaanuaril jõustunud redaktsiooni § 2 lõigetes 4–6, § 3 lõikes 1, § 5 lõigetes 1 ja 3, §-s 6, § 7 lõike 2 punktides 11 ja 12, § 10 lõikes 1, §-des 11, 14 ja 15, § 17 lõigetes 3</w:t>
      </w:r>
      <w:r w:rsidRPr="005A2C05">
        <w:rPr>
          <w:rFonts w:ascii="Times New Roman" w:hAnsi="Times New Roman" w:cs="Times New Roman"/>
          <w:color w:val="202020"/>
          <w:sz w:val="24"/>
          <w:szCs w:val="24"/>
          <w:shd w:val="clear" w:color="auto" w:fill="FFFFFF"/>
          <w:vertAlign w:val="superscript"/>
        </w:rPr>
        <w:t>1</w:t>
      </w:r>
      <w:r w:rsidRPr="005A2C05">
        <w:rPr>
          <w:rFonts w:ascii="Times New Roman" w:hAnsi="Times New Roman" w:cs="Times New Roman"/>
          <w:color w:val="202020"/>
          <w:sz w:val="24"/>
          <w:szCs w:val="24"/>
          <w:shd w:val="clear" w:color="auto" w:fill="FFFFFF"/>
        </w:rPr>
        <w:t xml:space="preserve"> ja 5, § 18 lõigetes 4–7, § 22 lõigetes 3 ja 6, § 23 lõikes 1, § 27 lõike 1 punktides 1 ja 3, §-s 27</w:t>
      </w:r>
      <w:r w:rsidRPr="005A2C05">
        <w:rPr>
          <w:rFonts w:ascii="Times New Roman" w:hAnsi="Times New Roman" w:cs="Times New Roman"/>
          <w:color w:val="202020"/>
          <w:sz w:val="24"/>
          <w:szCs w:val="24"/>
          <w:shd w:val="clear" w:color="auto" w:fill="FFFFFF"/>
          <w:vertAlign w:val="superscript"/>
        </w:rPr>
        <w:t>1</w:t>
      </w:r>
      <w:r w:rsidRPr="005A2C05">
        <w:rPr>
          <w:rFonts w:ascii="Times New Roman" w:hAnsi="Times New Roman" w:cs="Times New Roman"/>
          <w:color w:val="202020"/>
          <w:sz w:val="24"/>
          <w:szCs w:val="24"/>
          <w:shd w:val="clear" w:color="auto" w:fill="FFFFFF"/>
        </w:rPr>
        <w:t>, § 28 lõigetes 1, 1</w:t>
      </w:r>
      <w:r w:rsidRPr="005A2C05">
        <w:rPr>
          <w:rFonts w:ascii="Times New Roman" w:hAnsi="Times New Roman" w:cs="Times New Roman"/>
          <w:color w:val="202020"/>
          <w:sz w:val="24"/>
          <w:szCs w:val="24"/>
          <w:shd w:val="clear" w:color="auto" w:fill="FFFFFF"/>
          <w:vertAlign w:val="superscript"/>
        </w:rPr>
        <w:t>1</w:t>
      </w:r>
      <w:r w:rsidRPr="005A2C05">
        <w:rPr>
          <w:rFonts w:ascii="Times New Roman" w:hAnsi="Times New Roman" w:cs="Times New Roman"/>
          <w:color w:val="202020"/>
          <w:sz w:val="24"/>
          <w:szCs w:val="24"/>
          <w:shd w:val="clear" w:color="auto" w:fill="FFFFFF"/>
        </w:rPr>
        <w:t xml:space="preserve">, 7, 9 ja 10, </w:t>
      </w:r>
      <w:commentRangeStart w:id="20"/>
      <w:r w:rsidRPr="005A2C05">
        <w:rPr>
          <w:rFonts w:ascii="Times New Roman" w:hAnsi="Times New Roman" w:cs="Times New Roman"/>
          <w:color w:val="202020"/>
          <w:sz w:val="24"/>
          <w:szCs w:val="24"/>
          <w:shd w:val="clear" w:color="auto" w:fill="FFFFFF"/>
        </w:rPr>
        <w:t>§-s 28</w:t>
      </w:r>
      <w:r w:rsidRPr="005A2C05">
        <w:rPr>
          <w:rFonts w:ascii="Times New Roman" w:hAnsi="Times New Roman" w:cs="Times New Roman"/>
          <w:color w:val="202020"/>
          <w:sz w:val="24"/>
          <w:szCs w:val="24"/>
          <w:shd w:val="clear" w:color="auto" w:fill="FFFFFF"/>
          <w:vertAlign w:val="superscript"/>
        </w:rPr>
        <w:t>1</w:t>
      </w:r>
      <w:commentRangeEnd w:id="20"/>
      <w:r w:rsidR="003E5FC5">
        <w:rPr>
          <w:rStyle w:val="Kommentaariviide"/>
          <w:kern w:val="0"/>
          <w14:ligatures w14:val="none"/>
        </w:rPr>
        <w:commentReference w:id="20"/>
      </w:r>
      <w:r w:rsidRPr="005A2C05">
        <w:rPr>
          <w:rFonts w:ascii="Times New Roman" w:hAnsi="Times New Roman" w:cs="Times New Roman"/>
          <w:color w:val="202020"/>
          <w:sz w:val="24"/>
          <w:szCs w:val="24"/>
          <w:shd w:val="clear" w:color="auto" w:fill="FFFFFF"/>
        </w:rPr>
        <w:t xml:space="preserve">, § 29 lõigetes 1, 5 ja 6, § 31 lõike 2 punktides 5–7, § 32 lõike 1 punktis 4, § 32 lõikes 3, §-des </w:t>
      </w:r>
      <w:r w:rsidRPr="005A2C05">
        <w:rPr>
          <w:rFonts w:ascii="Times New Roman" w:hAnsi="Times New Roman" w:cs="Times New Roman"/>
          <w:color w:val="202020"/>
          <w:sz w:val="24"/>
          <w:szCs w:val="24"/>
          <w:shd w:val="clear" w:color="auto" w:fill="FFFFFF"/>
        </w:rPr>
        <w:lastRenderedPageBreak/>
        <w:t>32</w:t>
      </w:r>
      <w:r w:rsidRPr="005A2C05">
        <w:rPr>
          <w:rFonts w:ascii="Times New Roman" w:hAnsi="Times New Roman" w:cs="Times New Roman"/>
          <w:color w:val="202020"/>
          <w:sz w:val="24"/>
          <w:szCs w:val="24"/>
          <w:shd w:val="clear" w:color="auto" w:fill="FFFFFF"/>
          <w:vertAlign w:val="superscript"/>
        </w:rPr>
        <w:t>1</w:t>
      </w:r>
      <w:r w:rsidRPr="005A2C05">
        <w:rPr>
          <w:rFonts w:ascii="Times New Roman" w:hAnsi="Times New Roman" w:cs="Times New Roman"/>
          <w:color w:val="202020"/>
          <w:sz w:val="24"/>
          <w:szCs w:val="24"/>
          <w:shd w:val="clear" w:color="auto" w:fill="FFFFFF"/>
        </w:rPr>
        <w:t>–32</w:t>
      </w:r>
      <w:r w:rsidRPr="005A2C05">
        <w:rPr>
          <w:rFonts w:ascii="Times New Roman" w:hAnsi="Times New Roman" w:cs="Times New Roman"/>
          <w:color w:val="202020"/>
          <w:sz w:val="24"/>
          <w:szCs w:val="24"/>
          <w:shd w:val="clear" w:color="auto" w:fill="FFFFFF"/>
          <w:vertAlign w:val="superscript"/>
        </w:rPr>
        <w:t>5</w:t>
      </w:r>
      <w:r w:rsidRPr="005A2C05">
        <w:rPr>
          <w:rFonts w:ascii="Times New Roman" w:hAnsi="Times New Roman" w:cs="Times New Roman"/>
          <w:color w:val="202020"/>
          <w:sz w:val="24"/>
          <w:szCs w:val="24"/>
          <w:shd w:val="clear" w:color="auto" w:fill="FFFFFF"/>
        </w:rPr>
        <w:t>, § 34 lõikes 1, §-des 34</w:t>
      </w:r>
      <w:r w:rsidRPr="005A2C05">
        <w:rPr>
          <w:rFonts w:ascii="Times New Roman" w:hAnsi="Times New Roman" w:cs="Times New Roman"/>
          <w:color w:val="202020"/>
          <w:sz w:val="24"/>
          <w:szCs w:val="24"/>
          <w:shd w:val="clear" w:color="auto" w:fill="FFFFFF"/>
          <w:vertAlign w:val="superscript"/>
        </w:rPr>
        <w:t>1</w:t>
      </w:r>
      <w:r w:rsidRPr="005A2C05">
        <w:rPr>
          <w:rFonts w:ascii="Times New Roman" w:hAnsi="Times New Roman" w:cs="Times New Roman"/>
          <w:color w:val="202020"/>
          <w:sz w:val="24"/>
          <w:szCs w:val="24"/>
          <w:shd w:val="clear" w:color="auto" w:fill="FFFFFF"/>
        </w:rPr>
        <w:t xml:space="preserve"> ja </w:t>
      </w:r>
      <w:commentRangeStart w:id="21"/>
      <w:r w:rsidRPr="005A2C05">
        <w:rPr>
          <w:rFonts w:ascii="Times New Roman" w:hAnsi="Times New Roman" w:cs="Times New Roman"/>
          <w:color w:val="202020"/>
          <w:sz w:val="24"/>
          <w:szCs w:val="24"/>
          <w:shd w:val="clear" w:color="auto" w:fill="FFFFFF"/>
        </w:rPr>
        <w:t>36</w:t>
      </w:r>
      <w:commentRangeEnd w:id="21"/>
      <w:r w:rsidR="000353C0">
        <w:rPr>
          <w:rStyle w:val="Kommentaariviide"/>
          <w:kern w:val="0"/>
          <w14:ligatures w14:val="none"/>
        </w:rPr>
        <w:commentReference w:id="21"/>
      </w:r>
      <w:r w:rsidRPr="005A2C05">
        <w:rPr>
          <w:rFonts w:ascii="Times New Roman" w:hAnsi="Times New Roman" w:cs="Times New Roman"/>
          <w:color w:val="202020"/>
          <w:sz w:val="24"/>
          <w:szCs w:val="24"/>
          <w:shd w:val="clear" w:color="auto" w:fill="FFFFFF"/>
        </w:rPr>
        <w:t>, § 37 lõikes 1, §-des 39 ja 40, § 41 lõigetes 1, 4 ja 5, §-des 41</w:t>
      </w:r>
      <w:r w:rsidRPr="005A2C05">
        <w:rPr>
          <w:rFonts w:ascii="Times New Roman" w:hAnsi="Times New Roman" w:cs="Times New Roman"/>
          <w:color w:val="202020"/>
          <w:sz w:val="24"/>
          <w:szCs w:val="24"/>
          <w:shd w:val="clear" w:color="auto" w:fill="FFFFFF"/>
          <w:vertAlign w:val="superscript"/>
        </w:rPr>
        <w:t>1</w:t>
      </w:r>
      <w:r w:rsidRPr="005A2C05">
        <w:rPr>
          <w:rFonts w:ascii="Times New Roman" w:hAnsi="Times New Roman" w:cs="Times New Roman"/>
          <w:color w:val="202020"/>
          <w:sz w:val="24"/>
          <w:szCs w:val="24"/>
          <w:shd w:val="clear" w:color="auto" w:fill="FFFFFF"/>
        </w:rPr>
        <w:t>, 41</w:t>
      </w:r>
      <w:r w:rsidRPr="005A2C05">
        <w:rPr>
          <w:rFonts w:ascii="Times New Roman" w:hAnsi="Times New Roman" w:cs="Times New Roman"/>
          <w:color w:val="202020"/>
          <w:sz w:val="24"/>
          <w:szCs w:val="24"/>
          <w:shd w:val="clear" w:color="auto" w:fill="FFFFFF"/>
          <w:vertAlign w:val="superscript"/>
        </w:rPr>
        <w:t>2</w:t>
      </w:r>
      <w:r w:rsidRPr="005A2C05">
        <w:rPr>
          <w:rFonts w:ascii="Times New Roman" w:hAnsi="Times New Roman" w:cs="Times New Roman"/>
          <w:color w:val="202020"/>
          <w:sz w:val="24"/>
          <w:szCs w:val="24"/>
          <w:shd w:val="clear" w:color="auto" w:fill="FFFFFF"/>
        </w:rPr>
        <w:t xml:space="preserve"> ja </w:t>
      </w:r>
      <w:commentRangeStart w:id="22"/>
      <w:r w:rsidRPr="005A2C05">
        <w:rPr>
          <w:rFonts w:ascii="Times New Roman" w:hAnsi="Times New Roman" w:cs="Times New Roman"/>
          <w:color w:val="202020"/>
          <w:sz w:val="24"/>
          <w:szCs w:val="24"/>
          <w:shd w:val="clear" w:color="auto" w:fill="FFFFFF"/>
        </w:rPr>
        <w:t>41</w:t>
      </w:r>
      <w:r w:rsidRPr="005A2C05">
        <w:rPr>
          <w:rFonts w:ascii="Times New Roman" w:hAnsi="Times New Roman" w:cs="Times New Roman"/>
          <w:color w:val="202020"/>
          <w:sz w:val="24"/>
          <w:szCs w:val="24"/>
          <w:shd w:val="clear" w:color="auto" w:fill="FFFFFF"/>
          <w:vertAlign w:val="superscript"/>
        </w:rPr>
        <w:t>4</w:t>
      </w:r>
      <w:commentRangeEnd w:id="22"/>
      <w:r w:rsidR="00391664">
        <w:rPr>
          <w:rStyle w:val="Kommentaariviide"/>
          <w:kern w:val="0"/>
          <w14:ligatures w14:val="none"/>
        </w:rPr>
        <w:commentReference w:id="22"/>
      </w:r>
      <w:r w:rsidRPr="005A2C05">
        <w:rPr>
          <w:rFonts w:ascii="Times New Roman" w:hAnsi="Times New Roman" w:cs="Times New Roman"/>
          <w:color w:val="202020"/>
          <w:sz w:val="24"/>
          <w:szCs w:val="24"/>
          <w:shd w:val="clear" w:color="auto" w:fill="FFFFFF"/>
        </w:rPr>
        <w:t>, § 43 lõikes 3 ning § 45 lõike 1 punktides 1 ja 2 sätestatud nõuetega hiljemalt 2026. aasta 1. jaanuariks.</w:t>
      </w:r>
    </w:p>
    <w:p w14:paraId="1902BCCC" w14:textId="77777777" w:rsidR="00FE7D8B" w:rsidRPr="005A2C05" w:rsidRDefault="00FE7D8B" w:rsidP="00FE7D8B">
      <w:pPr>
        <w:pStyle w:val="Normaallaadveeb"/>
        <w:shd w:val="clear" w:color="auto" w:fill="FFFFFF"/>
        <w:spacing w:before="0" w:beforeAutospacing="0" w:after="0" w:afterAutospacing="0"/>
        <w:jc w:val="both"/>
        <w:rPr>
          <w:lang w:val="et-EE"/>
        </w:rPr>
      </w:pPr>
      <w:r w:rsidRPr="005A2C05">
        <w:rPr>
          <w:lang w:val="et-EE"/>
        </w:rPr>
        <w:t>(2) Nende liikmete suhtes, kes astuvad hoiu-laenuühistu liikmeks pärast 2025. aasta 1. jaanuari, kohaldatakse käesoleva seaduse 2025. aasta 1. jaanuaril</w:t>
      </w:r>
      <w:r w:rsidRPr="005A2C05">
        <w:rPr>
          <w:bCs/>
          <w:lang w:val="et-EE"/>
        </w:rPr>
        <w:t xml:space="preserve"> jõustunud</w:t>
      </w:r>
      <w:r w:rsidRPr="005A2C05">
        <w:rPr>
          <w:lang w:val="et-EE"/>
        </w:rPr>
        <w:t xml:space="preserve"> redaktsiooni § 16 lõikes 1 ja § 23 lõikes 1 sätestatud sisseastumismaksu ja osamaksu määra liikmeks astumise ajal.</w:t>
      </w:r>
    </w:p>
    <w:p w14:paraId="1911963C" w14:textId="77777777" w:rsidR="00FE7D8B" w:rsidRPr="005A2C05" w:rsidRDefault="00FE7D8B" w:rsidP="00FE7D8B">
      <w:pPr>
        <w:pStyle w:val="Normaallaadveeb"/>
        <w:shd w:val="clear" w:color="auto" w:fill="FFFFFF"/>
        <w:spacing w:before="0" w:beforeAutospacing="0" w:after="0" w:afterAutospacing="0"/>
        <w:jc w:val="both"/>
        <w:rPr>
          <w:lang w:val="et-EE"/>
        </w:rPr>
      </w:pPr>
    </w:p>
    <w:p w14:paraId="52BD3125" w14:textId="77777777" w:rsidR="00FE7D8B" w:rsidRPr="005A2C05" w:rsidRDefault="00FE7D8B" w:rsidP="00FE7D8B">
      <w:pPr>
        <w:spacing w:after="0" w:line="240" w:lineRule="auto"/>
        <w:jc w:val="both"/>
        <w:rPr>
          <w:rFonts w:ascii="Times New Roman" w:hAnsi="Times New Roman" w:cs="Times New Roman"/>
          <w:b/>
          <w:bCs/>
          <w:sz w:val="24"/>
          <w:szCs w:val="24"/>
        </w:rPr>
      </w:pPr>
      <w:r w:rsidRPr="005A2C05">
        <w:rPr>
          <w:rFonts w:ascii="Times New Roman" w:hAnsi="Times New Roman" w:cs="Times New Roman"/>
          <w:b/>
          <w:bCs/>
          <w:sz w:val="24"/>
          <w:szCs w:val="24"/>
        </w:rPr>
        <w:t>§ 47</w:t>
      </w:r>
      <w:r w:rsidRPr="005A2C05">
        <w:rPr>
          <w:rFonts w:ascii="Times New Roman" w:hAnsi="Times New Roman" w:cs="Times New Roman"/>
          <w:b/>
          <w:bCs/>
          <w:sz w:val="24"/>
          <w:szCs w:val="24"/>
          <w:vertAlign w:val="superscript"/>
        </w:rPr>
        <w:t>3</w:t>
      </w:r>
      <w:r w:rsidRPr="005A2C05">
        <w:rPr>
          <w:rFonts w:ascii="Times New Roman" w:hAnsi="Times New Roman" w:cs="Times New Roman"/>
          <w:b/>
          <w:bCs/>
          <w:sz w:val="24"/>
          <w:szCs w:val="24"/>
        </w:rPr>
        <w:t>. Krediidiasutuse tegevusloa taotlemine ja hoiu-laenuühistute tegevuse lõpetamine</w:t>
      </w:r>
    </w:p>
    <w:p w14:paraId="3F133EDE" w14:textId="2A67FC35"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(1) Enne 2025. aasta 1. jaanuari asutatud ja tegutsenud hoiu-laenuühistu võib alates 2029. aasta 1. jaanuarist tegutseda edasi üksnes krediidiasutus</w:t>
      </w:r>
      <w:r w:rsidR="00B60CF3">
        <w:rPr>
          <w:rFonts w:ascii="Times New Roman" w:hAnsi="Times New Roman" w:cs="Times New Roman"/>
          <w:bCs/>
          <w:sz w:val="24"/>
          <w:szCs w:val="24"/>
        </w:rPr>
        <w:t>e,</w:t>
      </w:r>
      <w:r w:rsidRPr="005A2C05">
        <w:rPr>
          <w:rFonts w:ascii="Times New Roman" w:hAnsi="Times New Roman" w:cs="Times New Roman"/>
          <w:bCs/>
          <w:sz w:val="24"/>
          <w:szCs w:val="24"/>
        </w:rPr>
        <w:t xml:space="preserve"> sealhulgas ühistupanga</w:t>
      </w:r>
      <w:r w:rsidR="00B60CF3">
        <w:rPr>
          <w:rFonts w:ascii="Times New Roman" w:hAnsi="Times New Roman" w:cs="Times New Roman"/>
          <w:bCs/>
          <w:sz w:val="24"/>
          <w:szCs w:val="24"/>
        </w:rPr>
        <w:t xml:space="preserve"> vormis.</w:t>
      </w:r>
    </w:p>
    <w:p w14:paraId="00017280" w14:textId="77777777" w:rsidR="00B60CF3" w:rsidRDefault="00FE7D8B" w:rsidP="00FE7D8B">
      <w:pPr>
        <w:pStyle w:val="Normaallaadveeb"/>
        <w:shd w:val="clear" w:color="auto" w:fill="FFFFFF"/>
        <w:spacing w:before="0" w:beforeAutospacing="0" w:after="0" w:afterAutospacing="0"/>
        <w:jc w:val="both"/>
        <w:rPr>
          <w:color w:val="000000"/>
          <w:lang w:val="et-EE"/>
        </w:rPr>
      </w:pPr>
      <w:r w:rsidRPr="005A2C05">
        <w:rPr>
          <w:color w:val="000000"/>
          <w:lang w:val="et-EE"/>
        </w:rPr>
        <w:t xml:space="preserve">(2) </w:t>
      </w:r>
      <w:r w:rsidR="00B60CF3">
        <w:rPr>
          <w:color w:val="000000"/>
          <w:lang w:val="et-EE"/>
        </w:rPr>
        <w:t xml:space="preserve">Hoiu-laenuühistu, kes soovib jätkata käesoleva paragrahvi lõike 1 kohaselt tegevust, esitab Finantsinspektsioonile hiljemalt 2027. aasta 1. jaanuariks krediidiasutuste seaduse kohaselt krediidiasutuse tegevusloa taotluse. </w:t>
      </w:r>
      <w:r w:rsidRPr="005A2C05">
        <w:rPr>
          <w:color w:val="000000"/>
          <w:lang w:val="et-EE"/>
        </w:rPr>
        <w:t xml:space="preserve">Kui hoiu-laenuühistu ei ole krediidiasutuse tegevusloa taotlust hiljemalt 2027. aasta 1. jaanuariks esitanud või Finantsinspektsioon on keeldunud talle </w:t>
      </w:r>
      <w:r w:rsidR="00B60CF3">
        <w:rPr>
          <w:color w:val="000000"/>
          <w:lang w:val="et-EE"/>
        </w:rPr>
        <w:t xml:space="preserve">käesoleva paragrahvi lõikes 4 nimetatud tähtajaks </w:t>
      </w:r>
      <w:r w:rsidRPr="005A2C05">
        <w:rPr>
          <w:color w:val="000000"/>
          <w:lang w:val="et-EE"/>
        </w:rPr>
        <w:t>tegevusluba andmast, peab ta olemasolevatele liikmetele hoiustamistehingute ja makseteenuste osutamise ning tarbijakrediidi väljastamise vastavalt lepingutes sätestatud tähtaegadele lõpetama</w:t>
      </w:r>
      <w:r w:rsidR="00B60CF3">
        <w:rPr>
          <w:color w:val="000000"/>
          <w:lang w:val="et-EE"/>
        </w:rPr>
        <w:t xml:space="preserve">. </w:t>
      </w:r>
    </w:p>
    <w:p w14:paraId="01DBF038" w14:textId="4DE8082B" w:rsidR="00B60CF3" w:rsidRDefault="00B60CF3" w:rsidP="00FE7D8B">
      <w:pPr>
        <w:pStyle w:val="Normaallaadveeb"/>
        <w:shd w:val="clear" w:color="auto" w:fill="FFFFFF"/>
        <w:spacing w:before="0" w:beforeAutospacing="0" w:after="0" w:afterAutospacing="0"/>
        <w:jc w:val="both"/>
        <w:rPr>
          <w:color w:val="000000"/>
          <w:lang w:val="et-EE"/>
        </w:rPr>
      </w:pPr>
      <w:r>
        <w:rPr>
          <w:color w:val="000000"/>
          <w:lang w:val="et-EE"/>
        </w:rPr>
        <w:t xml:space="preserve">(3) Kui hoiu-laenuühistul on makseteenuste osutamise jaoks makseasutuse või tarbijakrediidi andmise jaoks krediidiandja tegevusluba, võib hoiu-laenuühistu tegevust jätkata kuni 2028. aasta 31. detsembrini või jätkama tegevust </w:t>
      </w:r>
      <w:proofErr w:type="spellStart"/>
      <w:r>
        <w:rPr>
          <w:color w:val="000000"/>
          <w:lang w:val="et-EE"/>
        </w:rPr>
        <w:t>tulundusühistuna</w:t>
      </w:r>
      <w:proofErr w:type="spellEnd"/>
      <w:r>
        <w:rPr>
          <w:color w:val="000000"/>
          <w:lang w:val="et-EE"/>
        </w:rPr>
        <w:t xml:space="preserve"> ilma et teda käsitataks hoiu laenuühistuna. </w:t>
      </w:r>
    </w:p>
    <w:p w14:paraId="51F3AD09" w14:textId="5C536BB3" w:rsidR="00FE7D8B" w:rsidRPr="005A2C05" w:rsidRDefault="00FE7D8B" w:rsidP="00FE7D8B">
      <w:pPr>
        <w:pStyle w:val="Normaallaadveeb"/>
        <w:shd w:val="clear" w:color="auto" w:fill="FFFFFF"/>
        <w:spacing w:before="0" w:beforeAutospacing="0" w:after="0" w:afterAutospacing="0"/>
        <w:jc w:val="both"/>
        <w:rPr>
          <w:bCs/>
          <w:lang w:val="et-EE"/>
        </w:rPr>
      </w:pPr>
      <w:r w:rsidRPr="005A2C05">
        <w:rPr>
          <w:lang w:val="et-EE"/>
        </w:rPr>
        <w:t>(</w:t>
      </w:r>
      <w:r w:rsidR="00B60CF3">
        <w:rPr>
          <w:lang w:val="et-EE"/>
        </w:rPr>
        <w:t>4</w:t>
      </w:r>
      <w:r w:rsidRPr="005A2C05">
        <w:rPr>
          <w:lang w:val="et-EE"/>
        </w:rPr>
        <w:t xml:space="preserve">) Kui hoiu-laenuühistu on </w:t>
      </w:r>
      <w:r w:rsidR="00B60CF3">
        <w:rPr>
          <w:lang w:val="et-EE"/>
        </w:rPr>
        <w:t xml:space="preserve">krediidiasutuse </w:t>
      </w:r>
      <w:r w:rsidRPr="005A2C05">
        <w:rPr>
          <w:lang w:val="et-EE"/>
        </w:rPr>
        <w:t>tegevusloa taotluse esitanud, kuid Finantsinspektsioon ei ole 2028. aasta 31. detsembriks tegevusloa andmist või sellest keeldumist otsustanud, ei loeta hoiu-laenuühistu tegevust tegevusloata tegevuseks karistusseadustiku tähenduses. Sellel juhul ei ole hoiu-laenuühistul lubatud alates 2029. aasta 1. jaanuarist kuni tegevusloa andmise või sellest keeldumise otsustamiseni uusi lepinguid käesoleva seaduse §-s 6 nimetatud teenuste osutamiseks sõlmida, enne 2029. aasta 1. jaanuari sõlmitud lepinguid nimetatud teenuste osutamiseks pikendada ega hoiu-laenuühistusse uusi liikmeid vastu võtta.</w:t>
      </w:r>
    </w:p>
    <w:p w14:paraId="0C421913" w14:textId="088E150C" w:rsidR="00FE7D8B" w:rsidRDefault="00FE7D8B" w:rsidP="00FE7D8B">
      <w:pPr>
        <w:pStyle w:val="Normaallaadveeb"/>
        <w:shd w:val="clear" w:color="auto" w:fill="FFFFFF"/>
        <w:spacing w:before="0" w:beforeAutospacing="0" w:after="0" w:afterAutospacing="0"/>
        <w:jc w:val="both"/>
        <w:rPr>
          <w:bCs/>
          <w:lang w:val="et-EE"/>
        </w:rPr>
      </w:pPr>
      <w:r w:rsidRPr="005A2C05">
        <w:rPr>
          <w:bCs/>
          <w:lang w:val="et-EE"/>
        </w:rPr>
        <w:t>(</w:t>
      </w:r>
      <w:r w:rsidR="00B60CF3">
        <w:rPr>
          <w:bCs/>
          <w:lang w:val="et-EE"/>
        </w:rPr>
        <w:t>5</w:t>
      </w:r>
      <w:r w:rsidRPr="005A2C05">
        <w:rPr>
          <w:bCs/>
          <w:lang w:val="et-EE"/>
        </w:rPr>
        <w:t xml:space="preserve">) Kui hoiu-laenuühistu ei ole käesoleva paragrahvi lõike </w:t>
      </w:r>
      <w:r w:rsidR="00B60CF3">
        <w:rPr>
          <w:bCs/>
          <w:lang w:val="et-EE"/>
        </w:rPr>
        <w:t>4</w:t>
      </w:r>
      <w:r w:rsidRPr="005A2C05">
        <w:rPr>
          <w:bCs/>
          <w:lang w:val="et-EE"/>
        </w:rPr>
        <w:t xml:space="preserve"> kohaselt hiljemalt 2028. aasta 31. detsembriks Finantsinspektsioonile </w:t>
      </w:r>
      <w:r w:rsidR="00B60CF3">
        <w:rPr>
          <w:bCs/>
          <w:lang w:val="et-EE"/>
        </w:rPr>
        <w:t xml:space="preserve">krediidiasutuse </w:t>
      </w:r>
      <w:r w:rsidRPr="005A2C05">
        <w:rPr>
          <w:bCs/>
          <w:lang w:val="et-EE"/>
        </w:rPr>
        <w:t>tegevusloa taotlust</w:t>
      </w:r>
      <w:r w:rsidR="00EA3679">
        <w:rPr>
          <w:bCs/>
          <w:lang w:val="et-EE"/>
        </w:rPr>
        <w:t xml:space="preserve"> esitanud</w:t>
      </w:r>
      <w:r w:rsidRPr="005A2C05">
        <w:rPr>
          <w:bCs/>
          <w:lang w:val="et-EE"/>
        </w:rPr>
        <w:t xml:space="preserve"> või Finantsinspektsioon on tegevusloa andmisest </w:t>
      </w:r>
      <w:r w:rsidR="00ED21EF">
        <w:rPr>
          <w:bCs/>
          <w:lang w:val="et-EE"/>
        </w:rPr>
        <w:t xml:space="preserve">keeldunud </w:t>
      </w:r>
      <w:r w:rsidRPr="005A2C05">
        <w:rPr>
          <w:bCs/>
          <w:lang w:val="et-EE"/>
        </w:rPr>
        <w:t xml:space="preserve">ning hoiu-laenuühistu tegevust </w:t>
      </w:r>
      <w:proofErr w:type="spellStart"/>
      <w:r w:rsidRPr="005A2C05">
        <w:rPr>
          <w:bCs/>
          <w:lang w:val="et-EE"/>
        </w:rPr>
        <w:t>tulundusühistuna</w:t>
      </w:r>
      <w:proofErr w:type="spellEnd"/>
      <w:r w:rsidR="00ED21EF">
        <w:rPr>
          <w:bCs/>
          <w:lang w:val="et-EE"/>
        </w:rPr>
        <w:t xml:space="preserve"> ei jätka</w:t>
      </w:r>
      <w:r w:rsidRPr="005A2C05">
        <w:rPr>
          <w:bCs/>
          <w:lang w:val="et-EE"/>
        </w:rPr>
        <w:t>, esitab Finantsinspektsioon kohtule nõude hoiu-laenuühistu sundlõpetamiseks. Sundlõpetamise nõue tuleb esitada hiljemalt 2029. aasta 1. märtsiks. Sundlõpetamise nõude esitamisel lähtub Finantsinspektsioon tulundusühistu</w:t>
      </w:r>
      <w:r w:rsidR="00B60CF3">
        <w:rPr>
          <w:bCs/>
          <w:lang w:val="et-EE"/>
        </w:rPr>
        <w:t>seaduses</w:t>
      </w:r>
      <w:r w:rsidRPr="005A2C05">
        <w:rPr>
          <w:bCs/>
          <w:lang w:val="et-EE"/>
        </w:rPr>
        <w:t xml:space="preserve"> ja tsiviilseadustiku üldosa seaduses sätestatust.“</w:t>
      </w:r>
      <w:r w:rsidR="00B60CF3">
        <w:rPr>
          <w:bCs/>
          <w:lang w:val="et-EE"/>
        </w:rPr>
        <w:t>;</w:t>
      </w:r>
    </w:p>
    <w:p w14:paraId="5FBEF360" w14:textId="77777777" w:rsidR="00B60CF3" w:rsidRDefault="00B60CF3" w:rsidP="00FE7D8B">
      <w:pPr>
        <w:pStyle w:val="Normaallaadveeb"/>
        <w:shd w:val="clear" w:color="auto" w:fill="FFFFFF"/>
        <w:spacing w:before="0" w:beforeAutospacing="0" w:after="0" w:afterAutospacing="0"/>
        <w:jc w:val="both"/>
        <w:rPr>
          <w:bCs/>
          <w:lang w:val="et-EE"/>
        </w:rPr>
      </w:pPr>
    </w:p>
    <w:p w14:paraId="761FE8EB" w14:textId="017C1AFA" w:rsidR="00B60CF3" w:rsidRDefault="00B60CF3" w:rsidP="00FE7D8B">
      <w:pPr>
        <w:pStyle w:val="Normaallaadveeb"/>
        <w:shd w:val="clear" w:color="auto" w:fill="FFFFFF"/>
        <w:spacing w:before="0" w:beforeAutospacing="0" w:after="0" w:afterAutospacing="0"/>
        <w:jc w:val="both"/>
        <w:rPr>
          <w:bCs/>
          <w:lang w:val="et-EE"/>
        </w:rPr>
      </w:pPr>
      <w:r>
        <w:rPr>
          <w:b/>
          <w:lang w:val="et-EE"/>
        </w:rPr>
        <w:t>6</w:t>
      </w:r>
      <w:r w:rsidR="00C143DD">
        <w:rPr>
          <w:b/>
          <w:lang w:val="et-EE"/>
        </w:rPr>
        <w:t>4</w:t>
      </w:r>
      <w:r>
        <w:rPr>
          <w:b/>
          <w:lang w:val="et-EE"/>
        </w:rPr>
        <w:t xml:space="preserve">) </w:t>
      </w:r>
      <w:r>
        <w:rPr>
          <w:bCs/>
          <w:lang w:val="et-EE"/>
        </w:rPr>
        <w:t xml:space="preserve">seadust täiendatakse §-ga 49 järgmises sõnastuses: </w:t>
      </w:r>
    </w:p>
    <w:p w14:paraId="68BE4BD4" w14:textId="05485527" w:rsidR="00B60CF3" w:rsidRDefault="00B60CF3" w:rsidP="00FE7D8B">
      <w:pPr>
        <w:pStyle w:val="Normaallaadveeb"/>
        <w:shd w:val="clear" w:color="auto" w:fill="FFFFFF"/>
        <w:spacing w:before="0" w:beforeAutospacing="0" w:after="0" w:afterAutospacing="0"/>
        <w:jc w:val="both"/>
        <w:rPr>
          <w:b/>
          <w:lang w:val="et-EE"/>
        </w:rPr>
      </w:pPr>
      <w:r>
        <w:rPr>
          <w:bCs/>
          <w:lang w:val="et-EE"/>
        </w:rPr>
        <w:t>,,</w:t>
      </w:r>
      <w:r>
        <w:rPr>
          <w:b/>
          <w:lang w:val="et-EE"/>
        </w:rPr>
        <w:t xml:space="preserve">§ 49. Seaduse kehtivus </w:t>
      </w:r>
    </w:p>
    <w:p w14:paraId="280D1341" w14:textId="2401EB67" w:rsidR="00B60CF3" w:rsidRPr="00B60CF3" w:rsidRDefault="00B60CF3" w:rsidP="00FE7D8B">
      <w:pPr>
        <w:pStyle w:val="Normaallaadveeb"/>
        <w:shd w:val="clear" w:color="auto" w:fill="FFFFFF"/>
        <w:spacing w:before="0" w:beforeAutospacing="0" w:after="0" w:afterAutospacing="0"/>
        <w:jc w:val="both"/>
        <w:rPr>
          <w:bCs/>
          <w:lang w:val="et-EE"/>
        </w:rPr>
      </w:pPr>
      <w:r>
        <w:rPr>
          <w:bCs/>
          <w:lang w:val="et-EE"/>
        </w:rPr>
        <w:t>Käesolev seadus kehtib kuni 2028. aasta 31. detsembrini.“.</w:t>
      </w:r>
    </w:p>
    <w:p w14:paraId="5EC8A978" w14:textId="77777777" w:rsidR="00FE7D8B" w:rsidRPr="005A2C05" w:rsidRDefault="00FE7D8B" w:rsidP="00FE7D8B">
      <w:pPr>
        <w:pStyle w:val="Normaallaadveeb"/>
        <w:shd w:val="clear" w:color="auto" w:fill="FFFFFF"/>
        <w:spacing w:before="0" w:beforeAutospacing="0" w:after="0" w:afterAutospacing="0"/>
        <w:jc w:val="both"/>
        <w:rPr>
          <w:lang w:val="et-EE"/>
        </w:rPr>
      </w:pPr>
    </w:p>
    <w:p w14:paraId="531A49F1" w14:textId="77777777" w:rsidR="00FE7D8B" w:rsidRPr="005A2C05" w:rsidRDefault="00FE7D8B" w:rsidP="00FE7D8B">
      <w:pPr>
        <w:pStyle w:val="Normaallaadveeb"/>
        <w:shd w:val="clear" w:color="auto" w:fill="FFFFFF"/>
        <w:spacing w:before="0" w:beforeAutospacing="0" w:after="0" w:afterAutospacing="0"/>
        <w:jc w:val="both"/>
        <w:rPr>
          <w:lang w:val="et-EE"/>
        </w:rPr>
      </w:pPr>
    </w:p>
    <w:p w14:paraId="32938B3A" w14:textId="77777777" w:rsidR="00FE7D8B" w:rsidRPr="005A2C05" w:rsidRDefault="00FE7D8B" w:rsidP="00FE7D8B">
      <w:pPr>
        <w:spacing w:after="0" w:line="240" w:lineRule="auto"/>
        <w:jc w:val="both"/>
        <w:rPr>
          <w:rFonts w:ascii="Times New Roman" w:hAnsi="Times New Roman" w:cs="Times New Roman"/>
          <w:b/>
          <w:sz w:val="24"/>
          <w:szCs w:val="24"/>
        </w:rPr>
      </w:pPr>
      <w:r w:rsidRPr="005A2C05">
        <w:rPr>
          <w:rFonts w:ascii="Times New Roman" w:hAnsi="Times New Roman" w:cs="Times New Roman"/>
          <w:b/>
          <w:sz w:val="24"/>
          <w:szCs w:val="24"/>
        </w:rPr>
        <w:t>§ 2. Krediidiandjate ja -vahendajate seaduse muutmine</w:t>
      </w:r>
    </w:p>
    <w:p w14:paraId="61510064" w14:textId="77777777" w:rsidR="00FE7D8B" w:rsidRPr="005A2C05" w:rsidRDefault="00FE7D8B" w:rsidP="00FE7D8B">
      <w:pPr>
        <w:spacing w:after="0" w:line="240" w:lineRule="auto"/>
        <w:jc w:val="both"/>
        <w:rPr>
          <w:rFonts w:ascii="Times New Roman" w:eastAsia="Times New Roman" w:hAnsi="Times New Roman" w:cs="Times New Roman"/>
          <w:sz w:val="24"/>
          <w:szCs w:val="24"/>
          <w:lang w:eastAsia="et-EE"/>
        </w:rPr>
      </w:pPr>
    </w:p>
    <w:p w14:paraId="7B88F1BD"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eastAsia="Times New Roman" w:hAnsi="Times New Roman" w:cs="Times New Roman"/>
          <w:sz w:val="24"/>
          <w:szCs w:val="24"/>
          <w:lang w:eastAsia="et-EE"/>
        </w:rPr>
        <w:t xml:space="preserve">Krediidiandjate ja -vahendajate seaduse </w:t>
      </w:r>
      <w:r w:rsidRPr="005A2C05">
        <w:rPr>
          <w:rFonts w:ascii="Times New Roman" w:hAnsi="Times New Roman" w:cs="Times New Roman"/>
          <w:sz w:val="24"/>
          <w:szCs w:val="24"/>
        </w:rPr>
        <w:t>§ 2 lõige 6 muudetakse ja sõnastatakse järgmiselt:</w:t>
      </w:r>
    </w:p>
    <w:p w14:paraId="4FAED1B3" w14:textId="77777777" w:rsidR="00FE7D8B" w:rsidRPr="005A2C05" w:rsidRDefault="00FE7D8B" w:rsidP="00FE7D8B">
      <w:pPr>
        <w:spacing w:after="0" w:line="240" w:lineRule="auto"/>
        <w:jc w:val="both"/>
        <w:rPr>
          <w:rFonts w:ascii="Times New Roman" w:hAnsi="Times New Roman" w:cs="Times New Roman"/>
          <w:sz w:val="24"/>
          <w:szCs w:val="24"/>
        </w:rPr>
      </w:pPr>
    </w:p>
    <w:p w14:paraId="00AFAB8E" w14:textId="77777777" w:rsidR="00FE7D8B" w:rsidRPr="005A2C05" w:rsidRDefault="00FE7D8B" w:rsidP="00FE7D8B">
      <w:pPr>
        <w:pStyle w:val="Loendilik"/>
        <w:spacing w:after="0" w:line="240" w:lineRule="auto"/>
        <w:ind w:left="0"/>
        <w:jc w:val="both"/>
        <w:rPr>
          <w:rFonts w:ascii="Times New Roman" w:hAnsi="Times New Roman" w:cs="Times New Roman"/>
          <w:sz w:val="24"/>
          <w:szCs w:val="24"/>
          <w:lang w:val="et-EE"/>
        </w:rPr>
      </w:pPr>
      <w:r w:rsidRPr="005A2C05">
        <w:rPr>
          <w:rFonts w:ascii="Times New Roman" w:hAnsi="Times New Roman" w:cs="Times New Roman"/>
          <w:sz w:val="24"/>
          <w:szCs w:val="24"/>
          <w:lang w:val="et-EE"/>
        </w:rPr>
        <w:t>„</w:t>
      </w:r>
      <w:r w:rsidRPr="005A2C05">
        <w:rPr>
          <w:rFonts w:ascii="Times New Roman" w:hAnsi="Times New Roman" w:cs="Times New Roman"/>
          <w:color w:val="202020"/>
          <w:sz w:val="24"/>
          <w:szCs w:val="24"/>
          <w:shd w:val="clear" w:color="auto" w:fill="FFFFFF"/>
          <w:lang w:val="et-EE"/>
        </w:rPr>
        <w:t>(6) Käesolevat seadust ei kohaldata hoiu-laenuühistule, kui</w:t>
      </w:r>
      <w:r w:rsidRPr="005A2C05">
        <w:rPr>
          <w:rStyle w:val="tyhik"/>
          <w:rFonts w:ascii="Times New Roman" w:hAnsi="Times New Roman" w:cs="Times New Roman"/>
          <w:color w:val="202020"/>
          <w:sz w:val="24"/>
          <w:szCs w:val="24"/>
          <w:bdr w:val="none" w:sz="0" w:space="0" w:color="auto" w:frame="1"/>
          <w:shd w:val="clear" w:color="auto" w:fill="FFFFFF"/>
          <w:lang w:val="et-EE"/>
        </w:rPr>
        <w:t> </w:t>
      </w:r>
      <w:r w:rsidRPr="005A2C05">
        <w:rPr>
          <w:rFonts w:ascii="Times New Roman" w:hAnsi="Times New Roman" w:cs="Times New Roman"/>
          <w:color w:val="202020"/>
          <w:sz w:val="24"/>
          <w:szCs w:val="24"/>
          <w:shd w:val="clear" w:color="auto" w:fill="FFFFFF"/>
          <w:lang w:val="et-EE"/>
        </w:rPr>
        <w:t xml:space="preserve">mitte ühegi </w:t>
      </w:r>
      <w:r w:rsidRPr="005A2C05">
        <w:rPr>
          <w:rStyle w:val="tyhik"/>
          <w:rFonts w:ascii="Times New Roman" w:hAnsi="Times New Roman" w:cs="Times New Roman"/>
          <w:color w:val="202020"/>
          <w:sz w:val="24"/>
          <w:szCs w:val="24"/>
          <w:bdr w:val="none" w:sz="0" w:space="0" w:color="auto" w:frame="1"/>
          <w:shd w:val="clear" w:color="auto" w:fill="FFFFFF"/>
          <w:lang w:val="et-EE"/>
        </w:rPr>
        <w:t xml:space="preserve">tema </w:t>
      </w:r>
      <w:r w:rsidRPr="005A2C05">
        <w:rPr>
          <w:rFonts w:ascii="Times New Roman" w:hAnsi="Times New Roman" w:cs="Times New Roman"/>
          <w:color w:val="202020"/>
          <w:sz w:val="24"/>
          <w:szCs w:val="24"/>
          <w:shd w:val="clear" w:color="auto" w:fill="FFFFFF"/>
          <w:lang w:val="et-EE"/>
        </w:rPr>
        <w:t>sõlmitava või vahendatava krediidilepingu krediidi kulukuse määr ei ületa krediidi andmise ajal Eesti Panga viimati avaldatud viimase kuue kuu keskmist krediidiasutuste poolt eraisikutele antud tarbimislaenude kulukuse määra.”.</w:t>
      </w:r>
    </w:p>
    <w:p w14:paraId="6E550CCC" w14:textId="77777777" w:rsidR="00FE7D8B" w:rsidRPr="005A2C05" w:rsidRDefault="00FE7D8B" w:rsidP="00FE7D8B">
      <w:pPr>
        <w:pStyle w:val="Normaallaadveeb"/>
        <w:shd w:val="clear" w:color="auto" w:fill="FFFFFF"/>
        <w:spacing w:before="0" w:beforeAutospacing="0" w:after="0" w:afterAutospacing="0"/>
        <w:jc w:val="both"/>
        <w:rPr>
          <w:lang w:val="et-EE"/>
        </w:rPr>
      </w:pPr>
    </w:p>
    <w:p w14:paraId="4FD8E060" w14:textId="77777777" w:rsidR="00FE7D8B" w:rsidRPr="005A2C05" w:rsidRDefault="00FE7D8B" w:rsidP="00FE7D8B">
      <w:pPr>
        <w:pStyle w:val="Normaallaadveeb"/>
        <w:shd w:val="clear" w:color="auto" w:fill="FFFFFF"/>
        <w:spacing w:before="0" w:beforeAutospacing="0" w:after="0" w:afterAutospacing="0"/>
        <w:jc w:val="both"/>
        <w:rPr>
          <w:lang w:val="et-EE"/>
        </w:rPr>
      </w:pPr>
    </w:p>
    <w:p w14:paraId="4E24A867"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
          <w:sz w:val="24"/>
          <w:szCs w:val="24"/>
        </w:rPr>
        <w:lastRenderedPageBreak/>
        <w:t>§ 3. Krediidiasutuste seaduse muutmine</w:t>
      </w:r>
    </w:p>
    <w:p w14:paraId="6F5D55FA" w14:textId="77777777" w:rsidR="00FE7D8B" w:rsidRPr="005A2C05" w:rsidRDefault="00FE7D8B" w:rsidP="00FE7D8B">
      <w:pPr>
        <w:spacing w:after="0" w:line="240" w:lineRule="auto"/>
        <w:jc w:val="both"/>
        <w:rPr>
          <w:rFonts w:ascii="Times New Roman" w:eastAsia="Times New Roman" w:hAnsi="Times New Roman" w:cs="Times New Roman"/>
          <w:sz w:val="24"/>
          <w:szCs w:val="24"/>
          <w:lang w:eastAsia="et-EE"/>
        </w:rPr>
      </w:pPr>
    </w:p>
    <w:p w14:paraId="6AB83A80" w14:textId="77777777" w:rsidR="00FE7D8B" w:rsidRPr="005A2C05" w:rsidRDefault="00FE7D8B" w:rsidP="00FE7D8B">
      <w:pPr>
        <w:pStyle w:val="Kehatekst2"/>
        <w:spacing w:after="0" w:line="240" w:lineRule="auto"/>
        <w:rPr>
          <w:rFonts w:eastAsia="Times New Roman"/>
          <w:sz w:val="24"/>
          <w:szCs w:val="24"/>
          <w:lang w:eastAsia="et-EE"/>
        </w:rPr>
      </w:pPr>
      <w:r w:rsidRPr="005A2C05">
        <w:rPr>
          <w:rFonts w:eastAsia="Times New Roman"/>
          <w:sz w:val="24"/>
          <w:szCs w:val="24"/>
          <w:lang w:eastAsia="et-EE"/>
        </w:rPr>
        <w:t>Krediidiasutuste seaduses tehakse järgmised muudatused:</w:t>
      </w:r>
    </w:p>
    <w:p w14:paraId="38A922E2" w14:textId="77777777" w:rsidR="00FE7D8B" w:rsidRPr="005A2C05" w:rsidRDefault="00FE7D8B" w:rsidP="00FE7D8B">
      <w:pPr>
        <w:pStyle w:val="Kehatekst2"/>
        <w:spacing w:after="0" w:line="240" w:lineRule="auto"/>
        <w:rPr>
          <w:rFonts w:eastAsia="Times New Roman"/>
          <w:sz w:val="24"/>
          <w:szCs w:val="24"/>
          <w:lang w:eastAsia="et-EE"/>
        </w:rPr>
      </w:pPr>
    </w:p>
    <w:p w14:paraId="4BABFE89" w14:textId="77777777" w:rsidR="00FE7D8B" w:rsidRPr="005A2C05" w:rsidRDefault="00FE7D8B" w:rsidP="00FE7D8B">
      <w:pPr>
        <w:pStyle w:val="Kehatekst"/>
        <w:spacing w:after="0" w:line="240" w:lineRule="auto"/>
        <w:jc w:val="both"/>
        <w:rPr>
          <w:rFonts w:ascii="Times New Roman" w:hAnsi="Times New Roman" w:cs="Times New Roman"/>
          <w:bCs/>
          <w:sz w:val="24"/>
          <w:szCs w:val="24"/>
          <w:lang w:val="et-EE"/>
        </w:rPr>
      </w:pPr>
      <w:r w:rsidRPr="005A2C05">
        <w:rPr>
          <w:rFonts w:ascii="Times New Roman" w:hAnsi="Times New Roman" w:cs="Times New Roman"/>
          <w:b/>
          <w:sz w:val="24"/>
          <w:szCs w:val="24"/>
          <w:lang w:val="et-EE"/>
        </w:rPr>
        <w:t>1)</w:t>
      </w:r>
      <w:r w:rsidRPr="005A2C05">
        <w:rPr>
          <w:rFonts w:ascii="Times New Roman" w:hAnsi="Times New Roman" w:cs="Times New Roman"/>
          <w:bCs/>
          <w:sz w:val="24"/>
          <w:szCs w:val="24"/>
          <w:lang w:val="et-EE"/>
        </w:rPr>
        <w:t xml:space="preserve"> paragrahvi 3 lõige 1 muudetakse ja sõnastatakse järgmiselt:</w:t>
      </w:r>
    </w:p>
    <w:p w14:paraId="20509DB8" w14:textId="77777777" w:rsidR="00FE7D8B" w:rsidRPr="005A2C05" w:rsidRDefault="00FE7D8B" w:rsidP="00FE7D8B">
      <w:pPr>
        <w:pStyle w:val="Kehatekst"/>
        <w:spacing w:after="0" w:line="240" w:lineRule="auto"/>
        <w:jc w:val="both"/>
        <w:rPr>
          <w:rFonts w:ascii="Times New Roman" w:hAnsi="Times New Roman" w:cs="Times New Roman"/>
          <w:bCs/>
          <w:sz w:val="24"/>
          <w:szCs w:val="24"/>
          <w:lang w:val="et-EE"/>
        </w:rPr>
      </w:pPr>
      <w:r w:rsidRPr="005A2C05">
        <w:rPr>
          <w:rFonts w:ascii="Times New Roman" w:hAnsi="Times New Roman" w:cs="Times New Roman"/>
          <w:bCs/>
          <w:sz w:val="24"/>
          <w:szCs w:val="24"/>
          <w:lang w:val="et-EE"/>
        </w:rPr>
        <w:t xml:space="preserve">„(1) Krediidiasutus võib tegutseda aktsiaseltsi või </w:t>
      </w:r>
      <w:proofErr w:type="spellStart"/>
      <w:r w:rsidRPr="005A2C05">
        <w:rPr>
          <w:rFonts w:ascii="Times New Roman" w:hAnsi="Times New Roman" w:cs="Times New Roman"/>
          <w:bCs/>
          <w:sz w:val="24"/>
          <w:szCs w:val="24"/>
          <w:lang w:val="et-EE"/>
        </w:rPr>
        <w:t>tulundusühistuna</w:t>
      </w:r>
      <w:proofErr w:type="spellEnd"/>
      <w:r w:rsidRPr="005A2C05">
        <w:rPr>
          <w:rFonts w:ascii="Times New Roman" w:hAnsi="Times New Roman" w:cs="Times New Roman"/>
          <w:bCs/>
          <w:sz w:val="24"/>
          <w:szCs w:val="24"/>
          <w:lang w:val="et-EE"/>
        </w:rPr>
        <w:t xml:space="preserve"> ja temale kohaldatakse vastavalt kas aktsiaseltsi või </w:t>
      </w:r>
      <w:proofErr w:type="spellStart"/>
      <w:r w:rsidRPr="005A2C05">
        <w:rPr>
          <w:rFonts w:ascii="Times New Roman" w:hAnsi="Times New Roman" w:cs="Times New Roman"/>
          <w:bCs/>
          <w:sz w:val="24"/>
          <w:szCs w:val="24"/>
          <w:lang w:val="et-EE"/>
        </w:rPr>
        <w:t>tulundusühistu</w:t>
      </w:r>
      <w:proofErr w:type="spellEnd"/>
      <w:r w:rsidRPr="005A2C05">
        <w:rPr>
          <w:rFonts w:ascii="Times New Roman" w:hAnsi="Times New Roman" w:cs="Times New Roman"/>
          <w:bCs/>
          <w:sz w:val="24"/>
          <w:szCs w:val="24"/>
          <w:lang w:val="et-EE"/>
        </w:rPr>
        <w:t xml:space="preserve"> kohta sätestatut, kui käesolevast seadusest ei tulene teisiti.“;</w:t>
      </w:r>
    </w:p>
    <w:p w14:paraId="6C2DDC59" w14:textId="77777777" w:rsidR="00FE7D8B" w:rsidRPr="005A2C05" w:rsidRDefault="00FE7D8B" w:rsidP="00FE7D8B">
      <w:pPr>
        <w:pStyle w:val="Kehatekst"/>
        <w:spacing w:after="0" w:line="240" w:lineRule="auto"/>
        <w:jc w:val="both"/>
        <w:rPr>
          <w:rFonts w:ascii="Times New Roman" w:hAnsi="Times New Roman" w:cs="Times New Roman"/>
          <w:bCs/>
          <w:sz w:val="24"/>
          <w:szCs w:val="24"/>
          <w:lang w:val="et-EE"/>
        </w:rPr>
      </w:pPr>
    </w:p>
    <w:p w14:paraId="366B30C7" w14:textId="60CF8016" w:rsidR="00FE7D8B" w:rsidRPr="005A2C05" w:rsidRDefault="001F697E" w:rsidP="00FE7D8B">
      <w:pPr>
        <w:pStyle w:val="Kehatekst"/>
        <w:spacing w:after="0" w:line="240" w:lineRule="auto"/>
        <w:jc w:val="both"/>
        <w:rPr>
          <w:rFonts w:ascii="Times New Roman" w:hAnsi="Times New Roman" w:cs="Times New Roman"/>
          <w:bCs/>
          <w:sz w:val="24"/>
          <w:szCs w:val="24"/>
          <w:lang w:val="et-EE"/>
        </w:rPr>
      </w:pPr>
      <w:r>
        <w:rPr>
          <w:rFonts w:ascii="Times New Roman" w:hAnsi="Times New Roman" w:cs="Times New Roman"/>
          <w:b/>
          <w:sz w:val="24"/>
          <w:szCs w:val="24"/>
          <w:lang w:val="et-EE"/>
        </w:rPr>
        <w:t>2</w:t>
      </w:r>
      <w:r w:rsidR="00FE7D8B" w:rsidRPr="005A2C05">
        <w:rPr>
          <w:rFonts w:ascii="Times New Roman" w:hAnsi="Times New Roman" w:cs="Times New Roman"/>
          <w:b/>
          <w:sz w:val="24"/>
          <w:szCs w:val="24"/>
          <w:lang w:val="et-EE"/>
        </w:rPr>
        <w:t>)</w:t>
      </w:r>
      <w:r w:rsidR="00FE7D8B" w:rsidRPr="005A2C05">
        <w:rPr>
          <w:rFonts w:ascii="Times New Roman" w:hAnsi="Times New Roman" w:cs="Times New Roman"/>
          <w:bCs/>
          <w:sz w:val="24"/>
          <w:szCs w:val="24"/>
          <w:lang w:val="et-EE"/>
        </w:rPr>
        <w:t xml:space="preserve"> paragrahvi 13</w:t>
      </w:r>
      <w:r w:rsidR="00FE7D8B" w:rsidRPr="005A2C05">
        <w:rPr>
          <w:rFonts w:ascii="Times New Roman" w:hAnsi="Times New Roman" w:cs="Times New Roman"/>
          <w:bCs/>
          <w:sz w:val="24"/>
          <w:szCs w:val="24"/>
          <w:vertAlign w:val="superscript"/>
          <w:lang w:val="et-EE"/>
        </w:rPr>
        <w:t>1</w:t>
      </w:r>
      <w:r w:rsidR="00FE7D8B" w:rsidRPr="005A2C05">
        <w:rPr>
          <w:rFonts w:ascii="Times New Roman" w:hAnsi="Times New Roman" w:cs="Times New Roman"/>
          <w:bCs/>
          <w:sz w:val="24"/>
          <w:szCs w:val="24"/>
          <w:lang w:val="et-EE"/>
        </w:rPr>
        <w:t xml:space="preserve"> lõike 1 punktis 10 asendatakse </w:t>
      </w:r>
      <w:r w:rsidR="00ED21EF">
        <w:rPr>
          <w:rFonts w:ascii="Times New Roman" w:hAnsi="Times New Roman" w:cs="Times New Roman"/>
          <w:bCs/>
          <w:sz w:val="24"/>
          <w:szCs w:val="24"/>
          <w:lang w:val="et-EE"/>
        </w:rPr>
        <w:t>tekstiosa</w:t>
      </w:r>
      <w:r w:rsidR="00FE7D8B" w:rsidRPr="005A2C05">
        <w:rPr>
          <w:rFonts w:ascii="Times New Roman" w:hAnsi="Times New Roman" w:cs="Times New Roman"/>
          <w:bCs/>
          <w:sz w:val="24"/>
          <w:szCs w:val="24"/>
          <w:lang w:val="et-EE"/>
        </w:rPr>
        <w:t xml:space="preserve"> </w:t>
      </w:r>
      <w:r w:rsidR="00ED21EF">
        <w:rPr>
          <w:rFonts w:ascii="Times New Roman" w:hAnsi="Times New Roman" w:cs="Times New Roman"/>
          <w:bCs/>
          <w:sz w:val="24"/>
          <w:szCs w:val="24"/>
          <w:lang w:val="et-EE"/>
        </w:rPr>
        <w:t>,</w:t>
      </w:r>
      <w:r w:rsidR="00FE7D8B" w:rsidRPr="005A2C05">
        <w:rPr>
          <w:rFonts w:ascii="Times New Roman" w:hAnsi="Times New Roman" w:cs="Times New Roman"/>
          <w:bCs/>
          <w:sz w:val="24"/>
          <w:szCs w:val="24"/>
          <w:lang w:val="et-EE"/>
        </w:rPr>
        <w:t>,</w:t>
      </w:r>
      <w:commentRangeStart w:id="23"/>
      <w:r w:rsidR="00FE7D8B" w:rsidRPr="005A2C05">
        <w:rPr>
          <w:rFonts w:ascii="Times New Roman" w:hAnsi="Times New Roman" w:cs="Times New Roman"/>
          <w:bCs/>
          <w:sz w:val="24"/>
          <w:szCs w:val="24"/>
          <w:lang w:val="et-EE"/>
        </w:rPr>
        <w:t>siseauditiüksuse juhi või revisjonikomisjoni esimehe</w:t>
      </w:r>
      <w:commentRangeEnd w:id="23"/>
      <w:r w:rsidR="007A356C">
        <w:rPr>
          <w:rStyle w:val="Kommentaariviide"/>
          <w:rFonts w:cstheme="minorBidi"/>
          <w:lang w:val="et-EE"/>
        </w:rPr>
        <w:commentReference w:id="23"/>
      </w:r>
      <w:r w:rsidR="00FE7D8B" w:rsidRPr="005A2C05">
        <w:rPr>
          <w:rFonts w:ascii="Times New Roman" w:hAnsi="Times New Roman" w:cs="Times New Roman"/>
          <w:bCs/>
          <w:sz w:val="24"/>
          <w:szCs w:val="24"/>
          <w:lang w:val="et-EE"/>
        </w:rPr>
        <w:t xml:space="preserve">“ </w:t>
      </w:r>
      <w:r w:rsidR="00ED21EF">
        <w:rPr>
          <w:rFonts w:ascii="Times New Roman" w:hAnsi="Times New Roman" w:cs="Times New Roman"/>
          <w:bCs/>
          <w:sz w:val="24"/>
          <w:szCs w:val="24"/>
          <w:lang w:val="et-EE"/>
        </w:rPr>
        <w:t>tekstiosa</w:t>
      </w:r>
      <w:ins w:id="24" w:author="Markus Ühtigi" w:date="2024-10-22T11:51:00Z">
        <w:r w:rsidR="00270E68">
          <w:rPr>
            <w:rFonts w:ascii="Times New Roman" w:hAnsi="Times New Roman" w:cs="Times New Roman"/>
            <w:bCs/>
            <w:sz w:val="24"/>
            <w:szCs w:val="24"/>
            <w:lang w:val="et-EE"/>
          </w:rPr>
          <w:t>ga</w:t>
        </w:r>
      </w:ins>
      <w:r w:rsidR="00FE7D8B" w:rsidRPr="005A2C05">
        <w:rPr>
          <w:rFonts w:ascii="Times New Roman" w:hAnsi="Times New Roman" w:cs="Times New Roman"/>
          <w:bCs/>
          <w:sz w:val="24"/>
          <w:szCs w:val="24"/>
          <w:lang w:val="et-EE"/>
        </w:rPr>
        <w:t xml:space="preserve"> „</w:t>
      </w:r>
      <w:ins w:id="25" w:author="Markus Ühtigi" w:date="2024-10-22T11:51:00Z">
        <w:del w:id="26" w:author="Markus Ühtigi [2]" w:date="2024-10-31T11:13:00Z">
          <w:r w:rsidR="00270E68" w:rsidDel="00563B0B">
            <w:rPr>
              <w:rFonts w:ascii="Times New Roman" w:hAnsi="Times New Roman" w:cs="Times New Roman"/>
              <w:bCs/>
              <w:sz w:val="24"/>
              <w:szCs w:val="24"/>
              <w:lang w:val="et-EE"/>
            </w:rPr>
            <w:delText xml:space="preserve"> </w:delText>
          </w:r>
        </w:del>
      </w:ins>
      <w:r w:rsidR="00FE7D8B" w:rsidRPr="005A2C05">
        <w:rPr>
          <w:rFonts w:ascii="Times New Roman" w:hAnsi="Times New Roman" w:cs="Times New Roman"/>
          <w:bCs/>
          <w:sz w:val="24"/>
          <w:szCs w:val="24"/>
          <w:lang w:val="et-EE"/>
        </w:rPr>
        <w:t>ning siseauditi üksuse juhi“;</w:t>
      </w:r>
    </w:p>
    <w:p w14:paraId="493B123E" w14:textId="77777777" w:rsidR="00FE7D8B" w:rsidRPr="005A2C05" w:rsidRDefault="00FE7D8B" w:rsidP="00FE7D8B">
      <w:pPr>
        <w:spacing w:after="0" w:line="240" w:lineRule="auto"/>
        <w:jc w:val="both"/>
        <w:rPr>
          <w:rFonts w:ascii="Times New Roman" w:hAnsi="Times New Roman" w:cs="Times New Roman"/>
          <w:bCs/>
          <w:sz w:val="24"/>
          <w:szCs w:val="24"/>
        </w:rPr>
      </w:pPr>
    </w:p>
    <w:p w14:paraId="7A37A717" w14:textId="36F47D26" w:rsidR="00FE7D8B" w:rsidRPr="005A2C05" w:rsidRDefault="001F697E" w:rsidP="00FE7D8B">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3</w:t>
      </w:r>
      <w:r w:rsidR="00FE7D8B" w:rsidRPr="005A2C05">
        <w:rPr>
          <w:rFonts w:ascii="Times New Roman" w:hAnsi="Times New Roman" w:cs="Times New Roman"/>
          <w:b/>
          <w:sz w:val="24"/>
          <w:szCs w:val="24"/>
        </w:rPr>
        <w:t>)</w:t>
      </w:r>
      <w:r w:rsidR="00FE7D8B" w:rsidRPr="005A2C05">
        <w:rPr>
          <w:rFonts w:ascii="Times New Roman" w:hAnsi="Times New Roman" w:cs="Times New Roman"/>
          <w:bCs/>
          <w:sz w:val="24"/>
          <w:szCs w:val="24"/>
        </w:rPr>
        <w:t xml:space="preserve"> paragrahvi 13</w:t>
      </w:r>
      <w:r w:rsidR="00FE7D8B" w:rsidRPr="005A2C05">
        <w:rPr>
          <w:rFonts w:ascii="Times New Roman" w:hAnsi="Times New Roman" w:cs="Times New Roman"/>
          <w:bCs/>
          <w:sz w:val="24"/>
          <w:szCs w:val="24"/>
          <w:vertAlign w:val="superscript"/>
        </w:rPr>
        <w:t>1</w:t>
      </w:r>
      <w:r w:rsidR="00FE7D8B" w:rsidRPr="005A2C05">
        <w:rPr>
          <w:rFonts w:ascii="Times New Roman" w:hAnsi="Times New Roman" w:cs="Times New Roman"/>
          <w:bCs/>
          <w:sz w:val="24"/>
          <w:szCs w:val="24"/>
        </w:rPr>
        <w:t xml:space="preserve"> lõige 4 tunnistatakse kehtetuks;</w:t>
      </w:r>
    </w:p>
    <w:p w14:paraId="44122400" w14:textId="77777777" w:rsidR="00FE7D8B" w:rsidRPr="005A2C05" w:rsidRDefault="00FE7D8B" w:rsidP="00FE7D8B">
      <w:pPr>
        <w:spacing w:after="0" w:line="240" w:lineRule="auto"/>
        <w:jc w:val="both"/>
        <w:rPr>
          <w:rFonts w:ascii="Times New Roman" w:hAnsi="Times New Roman" w:cs="Times New Roman"/>
          <w:bCs/>
          <w:sz w:val="24"/>
          <w:szCs w:val="24"/>
        </w:rPr>
      </w:pPr>
    </w:p>
    <w:p w14:paraId="06FBFD94" w14:textId="107C5B0F" w:rsidR="00FE7D8B" w:rsidRPr="005A2C05" w:rsidRDefault="001F697E" w:rsidP="00FE7D8B">
      <w:pPr>
        <w:pStyle w:val="Kehatekst"/>
        <w:spacing w:after="0" w:line="240" w:lineRule="auto"/>
        <w:jc w:val="both"/>
        <w:rPr>
          <w:rFonts w:ascii="Times New Roman" w:hAnsi="Times New Roman" w:cs="Times New Roman"/>
          <w:bCs/>
          <w:sz w:val="24"/>
          <w:szCs w:val="24"/>
          <w:lang w:val="et-EE"/>
        </w:rPr>
      </w:pPr>
      <w:r>
        <w:rPr>
          <w:rFonts w:ascii="Times New Roman" w:hAnsi="Times New Roman" w:cs="Times New Roman"/>
          <w:b/>
          <w:sz w:val="24"/>
          <w:szCs w:val="24"/>
          <w:lang w:val="et-EE"/>
        </w:rPr>
        <w:t>4</w:t>
      </w:r>
      <w:r w:rsidR="00FE7D8B" w:rsidRPr="005A2C05">
        <w:rPr>
          <w:rFonts w:ascii="Times New Roman" w:hAnsi="Times New Roman" w:cs="Times New Roman"/>
          <w:b/>
          <w:sz w:val="24"/>
          <w:szCs w:val="24"/>
          <w:lang w:val="et-EE"/>
        </w:rPr>
        <w:t>)</w:t>
      </w:r>
      <w:r w:rsidR="00FE7D8B" w:rsidRPr="005A2C05">
        <w:rPr>
          <w:rFonts w:ascii="Times New Roman" w:hAnsi="Times New Roman" w:cs="Times New Roman"/>
          <w:bCs/>
          <w:sz w:val="24"/>
          <w:szCs w:val="24"/>
          <w:lang w:val="et-EE"/>
        </w:rPr>
        <w:t xml:space="preserve"> paragrahvi 13</w:t>
      </w:r>
      <w:r w:rsidR="00FE7D8B" w:rsidRPr="005A2C05">
        <w:rPr>
          <w:rFonts w:ascii="Times New Roman" w:hAnsi="Times New Roman" w:cs="Times New Roman"/>
          <w:bCs/>
          <w:sz w:val="24"/>
          <w:szCs w:val="24"/>
          <w:vertAlign w:val="superscript"/>
          <w:lang w:val="et-EE"/>
        </w:rPr>
        <w:t>1</w:t>
      </w:r>
      <w:r w:rsidR="00FE7D8B" w:rsidRPr="005A2C05">
        <w:rPr>
          <w:rFonts w:ascii="Times New Roman" w:hAnsi="Times New Roman" w:cs="Times New Roman"/>
          <w:bCs/>
          <w:sz w:val="24"/>
          <w:szCs w:val="24"/>
          <w:lang w:val="et-EE"/>
        </w:rPr>
        <w:t xml:space="preserve"> täiendatakse lõikega 5 järgmises sõnastuses:</w:t>
      </w:r>
    </w:p>
    <w:p w14:paraId="0C3BC79F" w14:textId="5CA16396" w:rsidR="00FE7D8B" w:rsidRPr="005A2C05" w:rsidRDefault="00FE7D8B" w:rsidP="00FE7D8B">
      <w:pPr>
        <w:pStyle w:val="Kehatekst"/>
        <w:spacing w:after="0" w:line="240" w:lineRule="auto"/>
        <w:jc w:val="both"/>
        <w:rPr>
          <w:rFonts w:ascii="Times New Roman" w:hAnsi="Times New Roman" w:cs="Times New Roman"/>
          <w:bCs/>
          <w:sz w:val="24"/>
          <w:szCs w:val="24"/>
          <w:lang w:val="et-EE"/>
        </w:rPr>
      </w:pPr>
      <w:r w:rsidRPr="005A2C05">
        <w:rPr>
          <w:rFonts w:ascii="Times New Roman" w:hAnsi="Times New Roman" w:cs="Times New Roman"/>
          <w:bCs/>
          <w:sz w:val="24"/>
          <w:szCs w:val="24"/>
          <w:lang w:val="et-EE"/>
        </w:rPr>
        <w:t xml:space="preserve">„(5) </w:t>
      </w:r>
      <w:r w:rsidR="00DB0A7E">
        <w:rPr>
          <w:rFonts w:ascii="Times New Roman" w:hAnsi="Times New Roman" w:cs="Times New Roman"/>
          <w:sz w:val="24"/>
          <w:szCs w:val="24"/>
          <w:lang w:val="et-EE"/>
        </w:rPr>
        <w:t>Kui ü</w:t>
      </w:r>
      <w:r w:rsidRPr="005A2C05">
        <w:rPr>
          <w:rFonts w:ascii="Times New Roman" w:hAnsi="Times New Roman" w:cs="Times New Roman"/>
          <w:sz w:val="24"/>
          <w:szCs w:val="24"/>
          <w:lang w:val="et-EE"/>
        </w:rPr>
        <w:t xml:space="preserve">histupanga </w:t>
      </w:r>
      <w:r w:rsidR="00DB0A7E">
        <w:rPr>
          <w:rFonts w:ascii="Times New Roman" w:hAnsi="Times New Roman" w:cs="Times New Roman"/>
          <w:sz w:val="24"/>
          <w:szCs w:val="24"/>
          <w:lang w:val="et-EE"/>
        </w:rPr>
        <w:t>tegevusloa taotleja on tegutsev äriühing, kes osutab käesoleva seaduse § 6 lõike 1 punktides 1</w:t>
      </w:r>
      <w:r w:rsidR="00DB0A7E" w:rsidRPr="005A2C05">
        <w:rPr>
          <w:rFonts w:ascii="Times New Roman" w:hAnsi="Times New Roman" w:cs="Times New Roman"/>
          <w:sz w:val="24"/>
          <w:szCs w:val="24"/>
          <w:lang w:val="et-EE"/>
        </w:rPr>
        <w:t>–3</w:t>
      </w:r>
      <w:r w:rsidR="00DB0A7E">
        <w:rPr>
          <w:rFonts w:ascii="Times New Roman" w:hAnsi="Times New Roman" w:cs="Times New Roman"/>
          <w:sz w:val="24"/>
          <w:szCs w:val="24"/>
          <w:lang w:val="et-EE"/>
        </w:rPr>
        <w:t xml:space="preserve"> nimetatud teenuseid,</w:t>
      </w:r>
      <w:r w:rsidRPr="005A2C05">
        <w:rPr>
          <w:rFonts w:ascii="Times New Roman" w:hAnsi="Times New Roman" w:cs="Times New Roman"/>
          <w:sz w:val="24"/>
          <w:szCs w:val="24"/>
          <w:lang w:val="et-EE"/>
        </w:rPr>
        <w:t xml:space="preserve"> tuleb tegevusloa saamiseks lisaks käesoleva paragrahvi lõikes 1 nimetatud dokumentidele ja andmetele esitada ka audiitorettevõtja koostatud varade kvaliteedi hindamise aruanne</w:t>
      </w:r>
      <w:r w:rsidR="00DB0A7E">
        <w:rPr>
          <w:rFonts w:ascii="Times New Roman" w:hAnsi="Times New Roman" w:cs="Times New Roman"/>
          <w:sz w:val="24"/>
          <w:szCs w:val="24"/>
          <w:lang w:val="et-EE"/>
        </w:rPr>
        <w:t>. N</w:t>
      </w:r>
      <w:r w:rsidRPr="005A2C05">
        <w:rPr>
          <w:rFonts w:ascii="Times New Roman" w:hAnsi="Times New Roman" w:cs="Times New Roman"/>
          <w:sz w:val="24"/>
          <w:szCs w:val="24"/>
          <w:lang w:val="et-EE"/>
        </w:rPr>
        <w:t>imetatud aruanne peab sisaldama audiitorettevõtja arvamust krediidiasutuse tegevusloa taotleja laenuportfellile kehtestatud nõuete täitmise kohta.”;</w:t>
      </w:r>
    </w:p>
    <w:p w14:paraId="6C65E2B8" w14:textId="77777777" w:rsidR="00FE7D8B" w:rsidRPr="005A2C05" w:rsidRDefault="00FE7D8B" w:rsidP="00FE7D8B">
      <w:pPr>
        <w:spacing w:after="0" w:line="240" w:lineRule="auto"/>
        <w:jc w:val="both"/>
        <w:rPr>
          <w:rFonts w:ascii="Times New Roman" w:hAnsi="Times New Roman" w:cs="Times New Roman"/>
          <w:bCs/>
          <w:sz w:val="24"/>
          <w:szCs w:val="24"/>
        </w:rPr>
      </w:pPr>
    </w:p>
    <w:p w14:paraId="1BB7A362" w14:textId="4DA76F68" w:rsidR="00FE7D8B" w:rsidRPr="005A2C05" w:rsidRDefault="001F697E" w:rsidP="00FE7D8B">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5</w:t>
      </w:r>
      <w:r w:rsidR="00FE7D8B" w:rsidRPr="005A2C05">
        <w:rPr>
          <w:rFonts w:ascii="Times New Roman" w:hAnsi="Times New Roman" w:cs="Times New Roman"/>
          <w:b/>
          <w:sz w:val="24"/>
          <w:szCs w:val="24"/>
        </w:rPr>
        <w:t>)</w:t>
      </w:r>
      <w:r w:rsidR="00FE7D8B" w:rsidRPr="005A2C05">
        <w:rPr>
          <w:rFonts w:ascii="Times New Roman" w:hAnsi="Times New Roman" w:cs="Times New Roman"/>
          <w:bCs/>
          <w:sz w:val="24"/>
          <w:szCs w:val="24"/>
        </w:rPr>
        <w:t xml:space="preserve"> paragrahvi 29 lõige 6 tunnistatakse kehtetuks;</w:t>
      </w:r>
    </w:p>
    <w:p w14:paraId="6F03A7DD" w14:textId="77777777" w:rsidR="00FE7D8B" w:rsidRPr="005A2C05" w:rsidRDefault="00FE7D8B" w:rsidP="00FE7D8B">
      <w:pPr>
        <w:spacing w:after="0" w:line="240" w:lineRule="auto"/>
        <w:jc w:val="both"/>
        <w:rPr>
          <w:rFonts w:ascii="Times New Roman" w:hAnsi="Times New Roman" w:cs="Times New Roman"/>
          <w:bCs/>
          <w:sz w:val="24"/>
          <w:szCs w:val="24"/>
        </w:rPr>
      </w:pPr>
    </w:p>
    <w:p w14:paraId="7A4BAB23" w14:textId="147B9281" w:rsidR="00FE7D8B" w:rsidRPr="005A2C05" w:rsidRDefault="001F697E" w:rsidP="00FE7D8B">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6</w:t>
      </w:r>
      <w:r w:rsidR="00FE7D8B" w:rsidRPr="005A2C05">
        <w:rPr>
          <w:rFonts w:ascii="Times New Roman" w:hAnsi="Times New Roman" w:cs="Times New Roman"/>
          <w:b/>
          <w:sz w:val="24"/>
          <w:szCs w:val="24"/>
        </w:rPr>
        <w:t>)</w:t>
      </w:r>
      <w:r w:rsidR="00FE7D8B" w:rsidRPr="005A2C05">
        <w:rPr>
          <w:rFonts w:ascii="Times New Roman" w:hAnsi="Times New Roman" w:cs="Times New Roman"/>
          <w:bCs/>
          <w:sz w:val="24"/>
          <w:szCs w:val="24"/>
        </w:rPr>
        <w:t xml:space="preserve"> paragrahvi 38 tekst muudetakse ja sõnastatakse järgmiselt:</w:t>
      </w:r>
    </w:p>
    <w:p w14:paraId="43F1669C" w14:textId="77A8377D"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 xml:space="preserve">„Ühistupanga asutamisel, tegutsemisel ja lõpetamisel kohaldatakse käesolevas seaduses </w:t>
      </w:r>
      <w:r w:rsidR="00ED3D02">
        <w:rPr>
          <w:rFonts w:ascii="Times New Roman" w:hAnsi="Times New Roman" w:cs="Times New Roman"/>
          <w:bCs/>
          <w:sz w:val="24"/>
          <w:szCs w:val="24"/>
        </w:rPr>
        <w:t xml:space="preserve">krediidiasutuse kohta </w:t>
      </w:r>
      <w:r w:rsidRPr="005A2C05">
        <w:rPr>
          <w:rFonts w:ascii="Times New Roman" w:hAnsi="Times New Roman" w:cs="Times New Roman"/>
          <w:bCs/>
          <w:sz w:val="24"/>
          <w:szCs w:val="24"/>
        </w:rPr>
        <w:t>sätestatut käesolevas peatükis toodud erisustega.“;</w:t>
      </w:r>
    </w:p>
    <w:p w14:paraId="1EFA431E" w14:textId="77777777" w:rsidR="00FE7D8B" w:rsidRPr="005A2C05" w:rsidRDefault="00FE7D8B" w:rsidP="00FE7D8B">
      <w:pPr>
        <w:spacing w:after="0" w:line="240" w:lineRule="auto"/>
        <w:jc w:val="both"/>
        <w:rPr>
          <w:rFonts w:ascii="Times New Roman" w:hAnsi="Times New Roman" w:cs="Times New Roman"/>
          <w:bCs/>
          <w:sz w:val="24"/>
          <w:szCs w:val="24"/>
        </w:rPr>
      </w:pPr>
    </w:p>
    <w:p w14:paraId="01EDA494" w14:textId="6FE27B38" w:rsidR="00FE7D8B" w:rsidRDefault="001F697E" w:rsidP="00FE7D8B">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7</w:t>
      </w:r>
      <w:r w:rsidR="00FE7D8B" w:rsidRPr="005A2C05">
        <w:rPr>
          <w:rFonts w:ascii="Times New Roman" w:hAnsi="Times New Roman" w:cs="Times New Roman"/>
          <w:b/>
          <w:sz w:val="24"/>
          <w:szCs w:val="24"/>
        </w:rPr>
        <w:t>)</w:t>
      </w:r>
      <w:r w:rsidR="00FE7D8B" w:rsidRPr="005A2C05">
        <w:rPr>
          <w:rFonts w:ascii="Times New Roman" w:hAnsi="Times New Roman" w:cs="Times New Roman"/>
          <w:bCs/>
          <w:sz w:val="24"/>
          <w:szCs w:val="24"/>
        </w:rPr>
        <w:t xml:space="preserve"> paragrahvi 39 lõi</w:t>
      </w:r>
      <w:r w:rsidR="00FE7D8B">
        <w:rPr>
          <w:rFonts w:ascii="Times New Roman" w:hAnsi="Times New Roman" w:cs="Times New Roman"/>
          <w:bCs/>
          <w:sz w:val="24"/>
          <w:szCs w:val="24"/>
        </w:rPr>
        <w:t>ked</w:t>
      </w:r>
      <w:r w:rsidR="00FE7D8B" w:rsidRPr="005A2C05">
        <w:rPr>
          <w:rFonts w:ascii="Times New Roman" w:hAnsi="Times New Roman" w:cs="Times New Roman"/>
          <w:bCs/>
          <w:sz w:val="24"/>
          <w:szCs w:val="24"/>
        </w:rPr>
        <w:t xml:space="preserve"> 2</w:t>
      </w:r>
      <w:r w:rsidR="00FE7D8B">
        <w:rPr>
          <w:rFonts w:ascii="Times New Roman" w:hAnsi="Times New Roman" w:cs="Times New Roman"/>
          <w:bCs/>
          <w:sz w:val="24"/>
          <w:szCs w:val="24"/>
        </w:rPr>
        <w:t xml:space="preserve"> ja 3</w:t>
      </w:r>
      <w:r w:rsidR="00FE7D8B" w:rsidRPr="005A2C05">
        <w:rPr>
          <w:rFonts w:ascii="Times New Roman" w:hAnsi="Times New Roman" w:cs="Times New Roman"/>
          <w:bCs/>
          <w:sz w:val="24"/>
          <w:szCs w:val="24"/>
        </w:rPr>
        <w:t xml:space="preserve"> tunnistatakse kehtetuks;</w:t>
      </w:r>
    </w:p>
    <w:p w14:paraId="0CB48CE6" w14:textId="77777777" w:rsidR="008069B8" w:rsidRDefault="008069B8" w:rsidP="00FE7D8B">
      <w:pPr>
        <w:spacing w:after="0" w:line="240" w:lineRule="auto"/>
        <w:jc w:val="both"/>
        <w:rPr>
          <w:rFonts w:ascii="Times New Roman" w:hAnsi="Times New Roman" w:cs="Times New Roman"/>
          <w:bCs/>
          <w:sz w:val="24"/>
          <w:szCs w:val="24"/>
        </w:rPr>
      </w:pPr>
    </w:p>
    <w:p w14:paraId="364B9D16" w14:textId="2E75EB27" w:rsidR="008069B8" w:rsidRPr="008069B8" w:rsidRDefault="005B711E" w:rsidP="00FE7D8B">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8</w:t>
      </w:r>
      <w:r w:rsidR="008069B8">
        <w:rPr>
          <w:rFonts w:ascii="Times New Roman" w:hAnsi="Times New Roman" w:cs="Times New Roman"/>
          <w:b/>
          <w:sz w:val="24"/>
          <w:szCs w:val="24"/>
        </w:rPr>
        <w:t xml:space="preserve">) </w:t>
      </w:r>
      <w:r w:rsidR="008069B8">
        <w:rPr>
          <w:rFonts w:ascii="Times New Roman" w:hAnsi="Times New Roman" w:cs="Times New Roman"/>
          <w:bCs/>
          <w:sz w:val="24"/>
          <w:szCs w:val="24"/>
        </w:rPr>
        <w:t xml:space="preserve">paragrahv 41 tunnistatakse kehtetuks; </w:t>
      </w:r>
    </w:p>
    <w:p w14:paraId="14CF6A9B" w14:textId="77777777" w:rsidR="00FE7D8B" w:rsidRPr="005A2C05" w:rsidRDefault="00FE7D8B" w:rsidP="00FE7D8B">
      <w:pPr>
        <w:spacing w:after="0" w:line="240" w:lineRule="auto"/>
        <w:jc w:val="both"/>
        <w:rPr>
          <w:rFonts w:ascii="Times New Roman" w:hAnsi="Times New Roman" w:cs="Times New Roman"/>
          <w:bCs/>
          <w:sz w:val="24"/>
          <w:szCs w:val="24"/>
        </w:rPr>
      </w:pPr>
    </w:p>
    <w:p w14:paraId="74396F8F" w14:textId="1FD68545" w:rsidR="00FE7D8B" w:rsidRPr="005A2C05" w:rsidRDefault="00C143DD" w:rsidP="00FE7D8B">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9</w:t>
      </w:r>
      <w:r w:rsidR="00FE7D8B" w:rsidRPr="005A2C05">
        <w:rPr>
          <w:rFonts w:ascii="Times New Roman" w:hAnsi="Times New Roman" w:cs="Times New Roman"/>
          <w:b/>
          <w:sz w:val="24"/>
          <w:szCs w:val="24"/>
        </w:rPr>
        <w:t>)</w:t>
      </w:r>
      <w:r w:rsidR="00FE7D8B" w:rsidRPr="005A2C05">
        <w:rPr>
          <w:rFonts w:ascii="Times New Roman" w:hAnsi="Times New Roman" w:cs="Times New Roman"/>
          <w:bCs/>
          <w:sz w:val="24"/>
          <w:szCs w:val="24"/>
        </w:rPr>
        <w:t xml:space="preserve"> paragrahvi 42 lõike 1 </w:t>
      </w:r>
      <w:r w:rsidR="00DB0A7E">
        <w:rPr>
          <w:rFonts w:ascii="Times New Roman" w:hAnsi="Times New Roman" w:cs="Times New Roman"/>
          <w:bCs/>
          <w:sz w:val="24"/>
          <w:szCs w:val="24"/>
        </w:rPr>
        <w:t xml:space="preserve">sissejuhatavast lauseosast </w:t>
      </w:r>
      <w:r w:rsidR="00FE7D8B" w:rsidRPr="005A2C05">
        <w:rPr>
          <w:rFonts w:ascii="Times New Roman" w:hAnsi="Times New Roman" w:cs="Times New Roman"/>
          <w:bCs/>
          <w:sz w:val="24"/>
          <w:szCs w:val="24"/>
        </w:rPr>
        <w:t xml:space="preserve">jäetakse välja </w:t>
      </w:r>
      <w:r w:rsidR="00DB0A7E">
        <w:rPr>
          <w:rFonts w:ascii="Times New Roman" w:hAnsi="Times New Roman" w:cs="Times New Roman"/>
          <w:bCs/>
          <w:sz w:val="24"/>
          <w:szCs w:val="24"/>
        </w:rPr>
        <w:t>sõnad</w:t>
      </w:r>
      <w:r w:rsidR="00FE7D8B" w:rsidRPr="005A2C05">
        <w:rPr>
          <w:rFonts w:ascii="Times New Roman" w:hAnsi="Times New Roman" w:cs="Times New Roman"/>
          <w:bCs/>
          <w:sz w:val="24"/>
          <w:szCs w:val="24"/>
        </w:rPr>
        <w:t xml:space="preserve"> „lisaks hoiu-laenuühistu seaduses sätestatule“;</w:t>
      </w:r>
    </w:p>
    <w:p w14:paraId="5A79BB15" w14:textId="77777777" w:rsidR="00FE7D8B" w:rsidRPr="005A2C05" w:rsidRDefault="00FE7D8B" w:rsidP="00FE7D8B">
      <w:pPr>
        <w:spacing w:after="0" w:line="240" w:lineRule="auto"/>
        <w:jc w:val="both"/>
        <w:rPr>
          <w:rFonts w:ascii="Times New Roman" w:hAnsi="Times New Roman" w:cs="Times New Roman"/>
          <w:bCs/>
          <w:sz w:val="24"/>
          <w:szCs w:val="24"/>
        </w:rPr>
      </w:pPr>
    </w:p>
    <w:p w14:paraId="0B0AF178" w14:textId="04213199" w:rsidR="00FE7D8B" w:rsidRPr="005A2C05" w:rsidRDefault="00C143DD" w:rsidP="00FE7D8B">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10</w:t>
      </w:r>
      <w:r w:rsidR="00FE7D8B" w:rsidRPr="005A2C05">
        <w:rPr>
          <w:rFonts w:ascii="Times New Roman" w:hAnsi="Times New Roman" w:cs="Times New Roman"/>
          <w:b/>
          <w:sz w:val="24"/>
          <w:szCs w:val="24"/>
        </w:rPr>
        <w:t>)</w:t>
      </w:r>
      <w:r w:rsidR="00FE7D8B" w:rsidRPr="005A2C05">
        <w:rPr>
          <w:rFonts w:ascii="Times New Roman" w:hAnsi="Times New Roman" w:cs="Times New Roman"/>
          <w:bCs/>
          <w:sz w:val="24"/>
          <w:szCs w:val="24"/>
        </w:rPr>
        <w:t xml:space="preserve"> paragrahvi 42 lõike 1 punkt 5 tunnistatakse kehtetuks;</w:t>
      </w:r>
    </w:p>
    <w:p w14:paraId="3DDE3E18" w14:textId="77777777" w:rsidR="00FE7D8B" w:rsidRPr="005A2C05" w:rsidRDefault="00FE7D8B" w:rsidP="00FE7D8B">
      <w:pPr>
        <w:spacing w:after="0" w:line="240" w:lineRule="auto"/>
        <w:jc w:val="both"/>
        <w:rPr>
          <w:rFonts w:ascii="Times New Roman" w:hAnsi="Times New Roman" w:cs="Times New Roman"/>
          <w:bCs/>
          <w:sz w:val="24"/>
          <w:szCs w:val="24"/>
        </w:rPr>
      </w:pPr>
    </w:p>
    <w:p w14:paraId="1200ECB9" w14:textId="0D9C18B6"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1</w:t>
      </w:r>
      <w:r w:rsidR="00C143DD">
        <w:rPr>
          <w:rFonts w:ascii="Times New Roman" w:hAnsi="Times New Roman" w:cs="Times New Roman"/>
          <w:b/>
          <w:sz w:val="24"/>
          <w:szCs w:val="24"/>
        </w:rPr>
        <w:t>1</w:t>
      </w:r>
      <w:r w:rsidRPr="005A2C05">
        <w:rPr>
          <w:rFonts w:ascii="Times New Roman" w:hAnsi="Times New Roman" w:cs="Times New Roman"/>
          <w:b/>
          <w:sz w:val="24"/>
          <w:szCs w:val="24"/>
        </w:rPr>
        <w:t xml:space="preserve">) </w:t>
      </w:r>
      <w:r w:rsidRPr="005A2C05">
        <w:rPr>
          <w:rFonts w:ascii="Times New Roman" w:hAnsi="Times New Roman" w:cs="Times New Roman"/>
          <w:bCs/>
          <w:sz w:val="24"/>
          <w:szCs w:val="24"/>
        </w:rPr>
        <w:t>paragrahvi 42 lõiget 1 täiendatakse punktidega 6–11 järgmises sõnastuses:</w:t>
      </w:r>
    </w:p>
    <w:p w14:paraId="48862C0E"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„6) ühistupanga liikmeks vastuvõtmise tingimused ja liikmetele kohaldatavad nõuded;</w:t>
      </w:r>
    </w:p>
    <w:p w14:paraId="5E54ED6D"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7) sisseastumismaksu suurus ja tasumise kord;</w:t>
      </w:r>
    </w:p>
    <w:p w14:paraId="7B254E5A" w14:textId="03A20880"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8) osamaksu suurus ja tasumise kord</w:t>
      </w:r>
      <w:r w:rsidR="00C967B8">
        <w:rPr>
          <w:rFonts w:ascii="Times New Roman" w:hAnsi="Times New Roman" w:cs="Times New Roman"/>
          <w:bCs/>
          <w:sz w:val="24"/>
          <w:szCs w:val="24"/>
        </w:rPr>
        <w:t>, kui see on ette nähtud</w:t>
      </w:r>
      <w:r w:rsidRPr="005A2C05">
        <w:rPr>
          <w:rFonts w:ascii="Times New Roman" w:hAnsi="Times New Roman" w:cs="Times New Roman"/>
          <w:bCs/>
          <w:sz w:val="24"/>
          <w:szCs w:val="24"/>
        </w:rPr>
        <w:t>;</w:t>
      </w:r>
    </w:p>
    <w:p w14:paraId="613BD824"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9) osakapitali suurus;</w:t>
      </w:r>
    </w:p>
    <w:p w14:paraId="4FDFCA3F" w14:textId="6B00D388"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 xml:space="preserve">10) reservkapitali ja muude </w:t>
      </w:r>
      <w:r w:rsidR="00DB0A7E">
        <w:rPr>
          <w:rFonts w:ascii="Times New Roman" w:hAnsi="Times New Roman" w:cs="Times New Roman"/>
          <w:bCs/>
          <w:sz w:val="24"/>
          <w:szCs w:val="24"/>
        </w:rPr>
        <w:t>kapitalide</w:t>
      </w:r>
      <w:r w:rsidRPr="005A2C05">
        <w:rPr>
          <w:rFonts w:ascii="Times New Roman" w:hAnsi="Times New Roman" w:cs="Times New Roman"/>
          <w:bCs/>
          <w:sz w:val="24"/>
          <w:szCs w:val="24"/>
        </w:rPr>
        <w:t xml:space="preserve"> suurus ning moodustamise kord;</w:t>
      </w:r>
    </w:p>
    <w:p w14:paraId="575EC5AD" w14:textId="77777777"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Cs/>
          <w:sz w:val="24"/>
          <w:szCs w:val="24"/>
        </w:rPr>
        <w:t>11) muud käesolevas seaduses sätestatud kohustuslikud tingimused.“;</w:t>
      </w:r>
    </w:p>
    <w:p w14:paraId="69D2622D" w14:textId="77777777" w:rsidR="00FE7D8B" w:rsidRPr="005A2C05" w:rsidRDefault="00FE7D8B" w:rsidP="00FE7D8B">
      <w:pPr>
        <w:spacing w:after="0" w:line="240" w:lineRule="auto"/>
        <w:jc w:val="both"/>
        <w:rPr>
          <w:rFonts w:ascii="Times New Roman" w:hAnsi="Times New Roman" w:cs="Times New Roman"/>
          <w:b/>
          <w:sz w:val="24"/>
          <w:szCs w:val="24"/>
        </w:rPr>
      </w:pPr>
    </w:p>
    <w:p w14:paraId="470D3A81" w14:textId="40557E51" w:rsidR="00FE7D8B"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1</w:t>
      </w:r>
      <w:r w:rsidR="00C143DD">
        <w:rPr>
          <w:rFonts w:ascii="Times New Roman" w:hAnsi="Times New Roman" w:cs="Times New Roman"/>
          <w:b/>
          <w:sz w:val="24"/>
          <w:szCs w:val="24"/>
        </w:rPr>
        <w:t>2</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paragrahvi 42 lõige 4</w:t>
      </w:r>
      <w:r>
        <w:rPr>
          <w:rFonts w:ascii="Times New Roman" w:hAnsi="Times New Roman" w:cs="Times New Roman"/>
          <w:bCs/>
          <w:sz w:val="24"/>
          <w:szCs w:val="24"/>
        </w:rPr>
        <w:t xml:space="preserve"> tunnistatakse kehtetuks;</w:t>
      </w:r>
    </w:p>
    <w:p w14:paraId="618A3EC1" w14:textId="77777777" w:rsidR="00FE7D8B" w:rsidRDefault="00FE7D8B" w:rsidP="00FE7D8B">
      <w:pPr>
        <w:spacing w:after="0" w:line="240" w:lineRule="auto"/>
        <w:jc w:val="both"/>
        <w:rPr>
          <w:rFonts w:ascii="Times New Roman" w:hAnsi="Times New Roman" w:cs="Times New Roman"/>
          <w:bCs/>
          <w:sz w:val="24"/>
          <w:szCs w:val="24"/>
        </w:rPr>
      </w:pPr>
    </w:p>
    <w:p w14:paraId="0F964E6E" w14:textId="4C8B519D" w:rsidR="00FE7D8B" w:rsidRPr="005A2C05" w:rsidRDefault="00FE7D8B" w:rsidP="00FE7D8B">
      <w:pPr>
        <w:spacing w:after="0" w:line="240" w:lineRule="auto"/>
        <w:jc w:val="both"/>
        <w:rPr>
          <w:rFonts w:ascii="Times New Roman" w:hAnsi="Times New Roman" w:cs="Times New Roman"/>
          <w:bCs/>
          <w:sz w:val="24"/>
          <w:szCs w:val="24"/>
        </w:rPr>
      </w:pPr>
      <w:r w:rsidRPr="002B387E">
        <w:rPr>
          <w:rFonts w:ascii="Times New Roman" w:hAnsi="Times New Roman" w:cs="Times New Roman"/>
          <w:b/>
          <w:sz w:val="24"/>
          <w:szCs w:val="24"/>
        </w:rPr>
        <w:t>1</w:t>
      </w:r>
      <w:r w:rsidR="00C143DD">
        <w:rPr>
          <w:rFonts w:ascii="Times New Roman" w:hAnsi="Times New Roman" w:cs="Times New Roman"/>
          <w:b/>
          <w:sz w:val="24"/>
          <w:szCs w:val="24"/>
        </w:rPr>
        <w:t>3</w:t>
      </w:r>
      <w:r w:rsidRPr="002B387E">
        <w:rPr>
          <w:rFonts w:ascii="Times New Roman" w:hAnsi="Times New Roman" w:cs="Times New Roman"/>
          <w:b/>
          <w:sz w:val="24"/>
          <w:szCs w:val="24"/>
        </w:rPr>
        <w:t>)</w:t>
      </w:r>
      <w:r>
        <w:rPr>
          <w:rFonts w:ascii="Times New Roman" w:hAnsi="Times New Roman" w:cs="Times New Roman"/>
          <w:bCs/>
          <w:sz w:val="24"/>
          <w:szCs w:val="24"/>
        </w:rPr>
        <w:t xml:space="preserve"> paragrahvi</w:t>
      </w:r>
      <w:r w:rsidRPr="005A2C05">
        <w:rPr>
          <w:rFonts w:ascii="Times New Roman" w:hAnsi="Times New Roman" w:cs="Times New Roman"/>
          <w:bCs/>
          <w:sz w:val="24"/>
          <w:szCs w:val="24"/>
        </w:rPr>
        <w:t xml:space="preserve"> 42</w:t>
      </w:r>
      <w:r w:rsidRPr="005A2C05">
        <w:rPr>
          <w:rFonts w:ascii="Times New Roman" w:hAnsi="Times New Roman" w:cs="Times New Roman"/>
          <w:bCs/>
          <w:sz w:val="24"/>
          <w:szCs w:val="24"/>
          <w:vertAlign w:val="superscript"/>
        </w:rPr>
        <w:t>1</w:t>
      </w:r>
      <w:r w:rsidRPr="005A2C05">
        <w:rPr>
          <w:rFonts w:ascii="Times New Roman" w:hAnsi="Times New Roman" w:cs="Times New Roman"/>
          <w:bCs/>
          <w:sz w:val="24"/>
          <w:szCs w:val="24"/>
        </w:rPr>
        <w:t xml:space="preserve"> lõige 1 tunnistatakse kehtetuks;</w:t>
      </w:r>
    </w:p>
    <w:p w14:paraId="144B7D0C" w14:textId="77777777" w:rsidR="00FE7D8B" w:rsidRPr="005A2C05" w:rsidRDefault="00FE7D8B" w:rsidP="00FE7D8B">
      <w:pPr>
        <w:pStyle w:val="Loendilik"/>
        <w:spacing w:after="0" w:line="240" w:lineRule="auto"/>
        <w:jc w:val="both"/>
        <w:rPr>
          <w:rFonts w:ascii="Times New Roman" w:hAnsi="Times New Roman" w:cs="Times New Roman"/>
          <w:bCs/>
          <w:sz w:val="24"/>
          <w:szCs w:val="24"/>
          <w:lang w:val="et-EE"/>
        </w:rPr>
      </w:pPr>
    </w:p>
    <w:p w14:paraId="2F08F9D8" w14:textId="43F3F818"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1</w:t>
      </w:r>
      <w:r w:rsidR="00C143DD">
        <w:rPr>
          <w:rFonts w:ascii="Times New Roman" w:hAnsi="Times New Roman" w:cs="Times New Roman"/>
          <w:b/>
          <w:sz w:val="24"/>
          <w:szCs w:val="24"/>
        </w:rPr>
        <w:t>4</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paragrahvi 42</w:t>
      </w:r>
      <w:r w:rsidRPr="005A2C05">
        <w:rPr>
          <w:rFonts w:ascii="Times New Roman" w:hAnsi="Times New Roman" w:cs="Times New Roman"/>
          <w:bCs/>
          <w:sz w:val="24"/>
          <w:szCs w:val="24"/>
          <w:vertAlign w:val="superscript"/>
        </w:rPr>
        <w:t>1</w:t>
      </w:r>
      <w:r w:rsidRPr="005A2C05">
        <w:rPr>
          <w:rFonts w:ascii="Times New Roman" w:hAnsi="Times New Roman" w:cs="Times New Roman"/>
          <w:bCs/>
          <w:sz w:val="24"/>
          <w:szCs w:val="24"/>
        </w:rPr>
        <w:t xml:space="preserve"> lõige 2 muudetakse ja sõnastatakse järgmiselt:</w:t>
      </w:r>
    </w:p>
    <w:p w14:paraId="0665AE10" w14:textId="77777777" w:rsidR="00FE7D8B" w:rsidRPr="005A2C05" w:rsidRDefault="00FE7D8B" w:rsidP="00FE7D8B">
      <w:pPr>
        <w:pStyle w:val="Kehatekst3"/>
        <w:spacing w:after="0" w:line="240" w:lineRule="auto"/>
        <w:rPr>
          <w:rFonts w:ascii="Times New Roman" w:hAnsi="Times New Roman" w:cs="Times New Roman"/>
          <w:bCs/>
          <w:sz w:val="24"/>
          <w:szCs w:val="24"/>
          <w:lang w:val="et-EE"/>
        </w:rPr>
      </w:pPr>
      <w:r w:rsidRPr="005A2C05">
        <w:rPr>
          <w:rFonts w:ascii="Times New Roman" w:hAnsi="Times New Roman" w:cs="Times New Roman"/>
          <w:bCs/>
          <w:sz w:val="24"/>
          <w:szCs w:val="24"/>
          <w:lang w:val="et-EE"/>
        </w:rPr>
        <w:t xml:space="preserve">„(2) Ühistupanga liikmeks vastuvõtmise ja väljaarvamise otsustab isiku avalduse alusel ühistupanga juhatus 30 päeva jooksul asjaomase avalduse saamisest arvates. </w:t>
      </w:r>
      <w:r>
        <w:rPr>
          <w:rFonts w:ascii="Times New Roman" w:hAnsi="Times New Roman" w:cs="Times New Roman"/>
          <w:bCs/>
          <w:sz w:val="24"/>
          <w:szCs w:val="24"/>
          <w:lang w:val="et-EE"/>
        </w:rPr>
        <w:t>P</w:t>
      </w:r>
      <w:r w:rsidRPr="005A2C05">
        <w:rPr>
          <w:rFonts w:ascii="Times New Roman" w:hAnsi="Times New Roman" w:cs="Times New Roman"/>
          <w:bCs/>
          <w:sz w:val="24"/>
          <w:szCs w:val="24"/>
          <w:lang w:val="et-EE"/>
        </w:rPr>
        <w:t xml:space="preserve">õhikirjaga </w:t>
      </w:r>
      <w:r>
        <w:rPr>
          <w:rFonts w:ascii="Times New Roman" w:hAnsi="Times New Roman" w:cs="Times New Roman"/>
          <w:bCs/>
          <w:sz w:val="24"/>
          <w:szCs w:val="24"/>
          <w:lang w:val="et-EE"/>
        </w:rPr>
        <w:t xml:space="preserve">võib </w:t>
      </w:r>
      <w:r>
        <w:rPr>
          <w:rFonts w:ascii="Times New Roman" w:hAnsi="Times New Roman" w:cs="Times New Roman"/>
          <w:bCs/>
          <w:sz w:val="24"/>
          <w:szCs w:val="24"/>
          <w:lang w:val="et-EE"/>
        </w:rPr>
        <w:lastRenderedPageBreak/>
        <w:t>eelnimetatud</w:t>
      </w:r>
      <w:r w:rsidRPr="005A2C05">
        <w:rPr>
          <w:rFonts w:ascii="Times New Roman" w:hAnsi="Times New Roman" w:cs="Times New Roman"/>
          <w:bCs/>
          <w:sz w:val="24"/>
          <w:szCs w:val="24"/>
          <w:lang w:val="et-EE"/>
        </w:rPr>
        <w:t xml:space="preserve"> õigus</w:t>
      </w:r>
      <w:r>
        <w:rPr>
          <w:rFonts w:ascii="Times New Roman" w:hAnsi="Times New Roman" w:cs="Times New Roman"/>
          <w:bCs/>
          <w:sz w:val="24"/>
          <w:szCs w:val="24"/>
          <w:lang w:val="et-EE"/>
        </w:rPr>
        <w:t>e</w:t>
      </w:r>
      <w:r w:rsidRPr="005A2C05">
        <w:rPr>
          <w:rFonts w:ascii="Times New Roman" w:hAnsi="Times New Roman" w:cs="Times New Roman"/>
          <w:bCs/>
          <w:sz w:val="24"/>
          <w:szCs w:val="24"/>
          <w:lang w:val="et-EE"/>
        </w:rPr>
        <w:t xml:space="preserve"> an</w:t>
      </w:r>
      <w:r>
        <w:rPr>
          <w:rFonts w:ascii="Times New Roman" w:hAnsi="Times New Roman" w:cs="Times New Roman"/>
          <w:bCs/>
          <w:sz w:val="24"/>
          <w:szCs w:val="24"/>
          <w:lang w:val="et-EE"/>
        </w:rPr>
        <w:t>da</w:t>
      </w:r>
      <w:r w:rsidRPr="005A2C05">
        <w:rPr>
          <w:rFonts w:ascii="Times New Roman" w:hAnsi="Times New Roman" w:cs="Times New Roman"/>
          <w:bCs/>
          <w:sz w:val="24"/>
          <w:szCs w:val="24"/>
          <w:lang w:val="et-EE"/>
        </w:rPr>
        <w:t xml:space="preserve"> nõukogule</w:t>
      </w:r>
      <w:r>
        <w:rPr>
          <w:rFonts w:ascii="Times New Roman" w:hAnsi="Times New Roman" w:cs="Times New Roman"/>
          <w:bCs/>
          <w:sz w:val="24"/>
          <w:szCs w:val="24"/>
          <w:lang w:val="et-EE"/>
        </w:rPr>
        <w:t xml:space="preserve">. </w:t>
      </w:r>
      <w:r w:rsidRPr="005A2C05">
        <w:rPr>
          <w:rFonts w:ascii="Times New Roman" w:hAnsi="Times New Roman" w:cs="Times New Roman"/>
          <w:bCs/>
          <w:sz w:val="24"/>
          <w:szCs w:val="24"/>
          <w:lang w:val="et-EE"/>
        </w:rPr>
        <w:t xml:space="preserve">Ühistupanga liikmeks vastuvõtmise ja väljaarvamise otsuse tegemisel tuleb kontrollida liikme vastavust käesoleva seaduse ja põhikirja nõuetele.“; </w:t>
      </w:r>
    </w:p>
    <w:p w14:paraId="05D34015" w14:textId="77777777" w:rsidR="00FE7D8B" w:rsidRPr="005A2C05" w:rsidRDefault="00FE7D8B" w:rsidP="00FE7D8B">
      <w:pPr>
        <w:pStyle w:val="Kehatekst3"/>
        <w:spacing w:after="0" w:line="240" w:lineRule="auto"/>
        <w:rPr>
          <w:rFonts w:ascii="Times New Roman" w:hAnsi="Times New Roman" w:cs="Times New Roman"/>
          <w:bCs/>
          <w:sz w:val="24"/>
          <w:szCs w:val="24"/>
          <w:lang w:val="et-EE"/>
        </w:rPr>
      </w:pPr>
    </w:p>
    <w:p w14:paraId="144E15D0" w14:textId="62655958"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1</w:t>
      </w:r>
      <w:r w:rsidR="00C143DD">
        <w:rPr>
          <w:rFonts w:ascii="Times New Roman" w:hAnsi="Times New Roman" w:cs="Times New Roman"/>
          <w:b/>
          <w:sz w:val="24"/>
          <w:szCs w:val="24"/>
        </w:rPr>
        <w:t>5</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paragrahvi 42</w:t>
      </w:r>
      <w:r w:rsidRPr="005A2C05">
        <w:rPr>
          <w:rFonts w:ascii="Times New Roman" w:hAnsi="Times New Roman" w:cs="Times New Roman"/>
          <w:bCs/>
          <w:sz w:val="24"/>
          <w:szCs w:val="24"/>
          <w:vertAlign w:val="superscript"/>
        </w:rPr>
        <w:t>1</w:t>
      </w:r>
      <w:r w:rsidRPr="005A2C05">
        <w:rPr>
          <w:rFonts w:ascii="Times New Roman" w:hAnsi="Times New Roman" w:cs="Times New Roman"/>
          <w:bCs/>
          <w:sz w:val="24"/>
          <w:szCs w:val="24"/>
        </w:rPr>
        <w:t xml:space="preserve"> lõike 4 teine lause muudetakse ja sõnastatakse järgmiselt:</w:t>
      </w:r>
    </w:p>
    <w:p w14:paraId="12A7782D" w14:textId="48222FEA" w:rsidR="00FE7D8B" w:rsidRPr="005A2C05" w:rsidRDefault="00FE7D8B" w:rsidP="00FE7D8B">
      <w:pPr>
        <w:pStyle w:val="Kehatekst3"/>
        <w:spacing w:after="0" w:line="240" w:lineRule="auto"/>
        <w:rPr>
          <w:rFonts w:ascii="Times New Roman" w:hAnsi="Times New Roman" w:cs="Times New Roman"/>
          <w:sz w:val="24"/>
          <w:szCs w:val="24"/>
          <w:lang w:val="et-EE"/>
        </w:rPr>
      </w:pPr>
      <w:r w:rsidRPr="008A2E39">
        <w:rPr>
          <w:rFonts w:ascii="Times New Roman" w:hAnsi="Times New Roman" w:cs="Times New Roman"/>
          <w:sz w:val="24"/>
          <w:szCs w:val="24"/>
          <w:lang w:val="et-EE"/>
        </w:rPr>
        <w:t>„</w:t>
      </w:r>
      <w:r w:rsidR="00720F38">
        <w:rPr>
          <w:rFonts w:ascii="Times New Roman" w:hAnsi="Times New Roman" w:cs="Times New Roman"/>
          <w:sz w:val="24"/>
          <w:szCs w:val="24"/>
          <w:lang w:val="et-EE"/>
        </w:rPr>
        <w:t>Nõukogu</w:t>
      </w:r>
      <w:r>
        <w:rPr>
          <w:rFonts w:ascii="Times New Roman" w:hAnsi="Times New Roman" w:cs="Times New Roman"/>
          <w:sz w:val="24"/>
          <w:szCs w:val="24"/>
          <w:lang w:val="et-EE"/>
        </w:rPr>
        <w:t xml:space="preserve"> </w:t>
      </w:r>
      <w:r w:rsidRPr="005A2C05">
        <w:rPr>
          <w:rFonts w:ascii="Times New Roman" w:hAnsi="Times New Roman" w:cs="Times New Roman"/>
          <w:sz w:val="24"/>
          <w:szCs w:val="24"/>
          <w:lang w:val="et-EE"/>
        </w:rPr>
        <w:t xml:space="preserve">võib erandkorras määrata osamaksu väljamaksmiseks eelsätestatust pikema tähtaja, mis ei või olla pikem kui viis aastat, kui pärast väljamakse tegemist ei oleks ühistupanga omavahendid piisavad käesolevas seaduses sätestatud usaldatavusnormatiivide ja muude käesolevas seaduses ning selle alusel kehtestatud nõuete täitmiseks.“; </w:t>
      </w:r>
    </w:p>
    <w:p w14:paraId="3DB9FEE2" w14:textId="77777777" w:rsidR="00FE7D8B" w:rsidRPr="005A2C05" w:rsidRDefault="00FE7D8B" w:rsidP="00FE7D8B">
      <w:pPr>
        <w:pStyle w:val="Kehatekst3"/>
        <w:spacing w:after="0" w:line="240" w:lineRule="auto"/>
        <w:rPr>
          <w:rFonts w:ascii="Times New Roman" w:hAnsi="Times New Roman" w:cs="Times New Roman"/>
          <w:sz w:val="24"/>
          <w:szCs w:val="24"/>
          <w:lang w:val="et-EE"/>
        </w:rPr>
      </w:pPr>
    </w:p>
    <w:p w14:paraId="23740835" w14:textId="4CE5C0D5" w:rsidR="00FE7D8B" w:rsidRPr="005A2C05" w:rsidRDefault="00FE7D8B" w:rsidP="00FE7D8B">
      <w:pPr>
        <w:pStyle w:val="Kehatekst3"/>
        <w:spacing w:after="0" w:line="240" w:lineRule="auto"/>
        <w:rPr>
          <w:rFonts w:ascii="Times New Roman" w:hAnsi="Times New Roman" w:cs="Times New Roman"/>
          <w:sz w:val="24"/>
          <w:szCs w:val="24"/>
          <w:lang w:val="et-EE"/>
        </w:rPr>
      </w:pPr>
      <w:r w:rsidRPr="005A2C05">
        <w:rPr>
          <w:rFonts w:ascii="Times New Roman" w:hAnsi="Times New Roman" w:cs="Times New Roman"/>
          <w:b/>
          <w:sz w:val="24"/>
          <w:szCs w:val="24"/>
          <w:lang w:val="et-EE"/>
        </w:rPr>
        <w:t>1</w:t>
      </w:r>
      <w:r w:rsidR="00C143DD">
        <w:rPr>
          <w:rFonts w:ascii="Times New Roman" w:hAnsi="Times New Roman" w:cs="Times New Roman"/>
          <w:b/>
          <w:sz w:val="24"/>
          <w:szCs w:val="24"/>
          <w:lang w:val="et-EE"/>
        </w:rPr>
        <w:t>6</w:t>
      </w:r>
      <w:r w:rsidRPr="005A2C05">
        <w:rPr>
          <w:rFonts w:ascii="Times New Roman" w:hAnsi="Times New Roman" w:cs="Times New Roman"/>
          <w:b/>
          <w:sz w:val="24"/>
          <w:szCs w:val="24"/>
          <w:lang w:val="et-EE"/>
        </w:rPr>
        <w:t>)</w:t>
      </w:r>
      <w:r w:rsidRPr="005A2C05">
        <w:rPr>
          <w:rFonts w:ascii="Times New Roman" w:hAnsi="Times New Roman" w:cs="Times New Roman"/>
          <w:sz w:val="24"/>
          <w:szCs w:val="24"/>
          <w:lang w:val="et-EE"/>
        </w:rPr>
        <w:t xml:space="preserve"> seadust täiendatakse §-ga 42</w:t>
      </w:r>
      <w:r w:rsidRPr="005A2C05">
        <w:rPr>
          <w:rFonts w:ascii="Times New Roman" w:hAnsi="Times New Roman" w:cs="Times New Roman"/>
          <w:sz w:val="24"/>
          <w:szCs w:val="24"/>
          <w:vertAlign w:val="superscript"/>
          <w:lang w:val="et-EE"/>
        </w:rPr>
        <w:t>2</w:t>
      </w:r>
      <w:r w:rsidRPr="005A2C05">
        <w:rPr>
          <w:rFonts w:ascii="Times New Roman" w:hAnsi="Times New Roman" w:cs="Times New Roman"/>
          <w:sz w:val="24"/>
          <w:szCs w:val="24"/>
          <w:lang w:val="et-EE"/>
        </w:rPr>
        <w:t xml:space="preserve"> järgmises sõnastuses:</w:t>
      </w:r>
    </w:p>
    <w:p w14:paraId="356BA682" w14:textId="77777777" w:rsidR="00FE7D8B" w:rsidRPr="005A2C05" w:rsidRDefault="00FE7D8B" w:rsidP="00FE7D8B">
      <w:pPr>
        <w:spacing w:after="0" w:line="240" w:lineRule="auto"/>
        <w:jc w:val="both"/>
        <w:rPr>
          <w:rFonts w:ascii="Times New Roman" w:hAnsi="Times New Roman" w:cs="Times New Roman"/>
          <w:b/>
          <w:sz w:val="24"/>
          <w:szCs w:val="24"/>
        </w:rPr>
      </w:pPr>
      <w:r w:rsidRPr="005A2C05">
        <w:rPr>
          <w:rFonts w:ascii="Times New Roman" w:hAnsi="Times New Roman" w:cs="Times New Roman"/>
          <w:sz w:val="24"/>
          <w:szCs w:val="24"/>
        </w:rPr>
        <w:t>„</w:t>
      </w:r>
      <w:r w:rsidRPr="005A2C05">
        <w:rPr>
          <w:rFonts w:ascii="Times New Roman" w:hAnsi="Times New Roman" w:cs="Times New Roman"/>
          <w:b/>
          <w:sz w:val="24"/>
          <w:szCs w:val="24"/>
        </w:rPr>
        <w:t>§ 42</w:t>
      </w:r>
      <w:r w:rsidRPr="005A2C05">
        <w:rPr>
          <w:rFonts w:ascii="Times New Roman" w:hAnsi="Times New Roman" w:cs="Times New Roman"/>
          <w:b/>
          <w:sz w:val="24"/>
          <w:szCs w:val="24"/>
          <w:vertAlign w:val="superscript"/>
        </w:rPr>
        <w:t>2</w:t>
      </w:r>
      <w:r w:rsidRPr="005A2C05">
        <w:rPr>
          <w:rFonts w:ascii="Times New Roman" w:hAnsi="Times New Roman" w:cs="Times New Roman"/>
          <w:b/>
          <w:sz w:val="24"/>
          <w:szCs w:val="24"/>
        </w:rPr>
        <w:t>. Juhatuse liikmed</w:t>
      </w:r>
    </w:p>
    <w:p w14:paraId="7DDF871D"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(1) Ühistupanga juhatuses on kolm liiget, kui põhikiri ei näe ette suuremat liikmete arvu või kui käesolevas paragrahvis ei ole sätestatud teisiti.</w:t>
      </w:r>
    </w:p>
    <w:p w14:paraId="034F6517"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(2) Ühistupanga juhatuses võib olla kaks liiget, kui ühistupanga osakapital on alla viie miljoni euro.</w:t>
      </w:r>
    </w:p>
    <w:p w14:paraId="17E5D915"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(3) Ühistupanga juhatuse liige ei pea olema ühistupanga liige, kui põhikirjaga ei ole ette nähtud teisiti.“;</w:t>
      </w:r>
    </w:p>
    <w:p w14:paraId="67C5B72C" w14:textId="77777777" w:rsidR="00FE7D8B" w:rsidRPr="005A2C05" w:rsidRDefault="00FE7D8B" w:rsidP="00FE7D8B">
      <w:pPr>
        <w:spacing w:after="0" w:line="240" w:lineRule="auto"/>
        <w:jc w:val="both"/>
        <w:rPr>
          <w:rFonts w:ascii="Times New Roman" w:hAnsi="Times New Roman" w:cs="Times New Roman"/>
          <w:sz w:val="24"/>
          <w:szCs w:val="24"/>
        </w:rPr>
      </w:pPr>
    </w:p>
    <w:p w14:paraId="2710FAD6" w14:textId="61E242AC"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
          <w:sz w:val="24"/>
          <w:szCs w:val="24"/>
        </w:rPr>
        <w:t>1</w:t>
      </w:r>
      <w:r w:rsidR="00C143DD">
        <w:rPr>
          <w:rFonts w:ascii="Times New Roman" w:hAnsi="Times New Roman" w:cs="Times New Roman"/>
          <w:b/>
          <w:sz w:val="24"/>
          <w:szCs w:val="24"/>
        </w:rPr>
        <w:t>7</w:t>
      </w:r>
      <w:r w:rsidRPr="005A2C05">
        <w:rPr>
          <w:rFonts w:ascii="Times New Roman" w:hAnsi="Times New Roman" w:cs="Times New Roman"/>
          <w:b/>
          <w:sz w:val="24"/>
          <w:szCs w:val="24"/>
        </w:rPr>
        <w:t xml:space="preserve">) </w:t>
      </w:r>
      <w:r w:rsidRPr="005A2C05">
        <w:rPr>
          <w:rFonts w:ascii="Times New Roman" w:hAnsi="Times New Roman" w:cs="Times New Roman"/>
          <w:sz w:val="24"/>
          <w:szCs w:val="24"/>
        </w:rPr>
        <w:t>paragrahv 44 muudetakse ja sõnastatakse järgmiselt:</w:t>
      </w:r>
    </w:p>
    <w:p w14:paraId="5173B424" w14:textId="0E3A2808" w:rsidR="00FE7D8B" w:rsidRPr="005A2C05" w:rsidRDefault="00FE7D8B" w:rsidP="00FE7D8B">
      <w:pPr>
        <w:tabs>
          <w:tab w:val="left" w:pos="284"/>
        </w:tabs>
        <w:spacing w:after="0" w:line="240" w:lineRule="auto"/>
        <w:jc w:val="both"/>
        <w:rPr>
          <w:rStyle w:val="Tugev"/>
          <w:rFonts w:ascii="Times New Roman" w:hAnsi="Times New Roman" w:cs="Times New Roman"/>
          <w:sz w:val="24"/>
          <w:szCs w:val="24"/>
          <w:bdr w:val="none" w:sz="0" w:space="0" w:color="auto" w:frame="1"/>
        </w:rPr>
      </w:pPr>
      <w:bookmarkStart w:id="27" w:name="_Hlk124434279"/>
      <w:r w:rsidRPr="005A2C05">
        <w:rPr>
          <w:rStyle w:val="Tugev"/>
          <w:rFonts w:ascii="Times New Roman" w:hAnsi="Times New Roman" w:cs="Times New Roman"/>
          <w:sz w:val="24"/>
          <w:szCs w:val="24"/>
          <w:bdr w:val="none" w:sz="0" w:space="0" w:color="auto" w:frame="1"/>
        </w:rPr>
        <w:t xml:space="preserve">„§ 44. Ühistupanga </w:t>
      </w:r>
      <w:r w:rsidR="00DB0A7E">
        <w:rPr>
          <w:rStyle w:val="Tugev"/>
          <w:rFonts w:ascii="Times New Roman" w:hAnsi="Times New Roman" w:cs="Times New Roman"/>
          <w:sz w:val="24"/>
          <w:szCs w:val="24"/>
          <w:bdr w:val="none" w:sz="0" w:space="0" w:color="auto" w:frame="1"/>
        </w:rPr>
        <w:t>alg</w:t>
      </w:r>
      <w:r w:rsidRPr="005A2C05">
        <w:rPr>
          <w:rStyle w:val="Tugev"/>
          <w:rFonts w:ascii="Times New Roman" w:hAnsi="Times New Roman" w:cs="Times New Roman"/>
          <w:sz w:val="24"/>
          <w:szCs w:val="24"/>
          <w:bdr w:val="none" w:sz="0" w:space="0" w:color="auto" w:frame="1"/>
        </w:rPr>
        <w:t xml:space="preserve">- ja </w:t>
      </w:r>
      <w:r w:rsidR="00DB0A7E">
        <w:rPr>
          <w:rStyle w:val="Tugev"/>
          <w:rFonts w:ascii="Times New Roman" w:hAnsi="Times New Roman" w:cs="Times New Roman"/>
          <w:sz w:val="24"/>
          <w:szCs w:val="24"/>
          <w:bdr w:val="none" w:sz="0" w:space="0" w:color="auto" w:frame="1"/>
        </w:rPr>
        <w:t>osa</w:t>
      </w:r>
      <w:r w:rsidRPr="005A2C05">
        <w:rPr>
          <w:rStyle w:val="Tugev"/>
          <w:rFonts w:ascii="Times New Roman" w:hAnsi="Times New Roman" w:cs="Times New Roman"/>
          <w:sz w:val="24"/>
          <w:szCs w:val="24"/>
          <w:bdr w:val="none" w:sz="0" w:space="0" w:color="auto" w:frame="1"/>
        </w:rPr>
        <w:t>kapital</w:t>
      </w:r>
    </w:p>
    <w:p w14:paraId="6CB82F7F" w14:textId="5DC9C827" w:rsidR="00DB0A7E" w:rsidRDefault="00FE7D8B" w:rsidP="00FE7D8B">
      <w:pPr>
        <w:spacing w:after="0" w:line="240" w:lineRule="auto"/>
        <w:jc w:val="both"/>
        <w:rPr>
          <w:rFonts w:ascii="Times New Roman" w:eastAsia="Times New Roman" w:hAnsi="Times New Roman" w:cs="Times New Roman"/>
          <w:sz w:val="24"/>
          <w:szCs w:val="24"/>
          <w:lang w:eastAsia="et-EE"/>
        </w:rPr>
      </w:pPr>
      <w:r w:rsidRPr="005A2C05">
        <w:rPr>
          <w:rFonts w:ascii="Times New Roman" w:eastAsia="Times New Roman" w:hAnsi="Times New Roman" w:cs="Times New Roman"/>
          <w:sz w:val="24"/>
          <w:szCs w:val="24"/>
          <w:lang w:eastAsia="et-EE"/>
        </w:rPr>
        <w:t>(1)</w:t>
      </w:r>
      <w:r w:rsidR="00DB0A7E" w:rsidRPr="00DB0A7E">
        <w:rPr>
          <w:rFonts w:ascii="Times New Roman" w:eastAsia="Times New Roman" w:hAnsi="Times New Roman" w:cs="Times New Roman"/>
          <w:sz w:val="24"/>
          <w:szCs w:val="24"/>
          <w:lang w:eastAsia="et-EE"/>
        </w:rPr>
        <w:t xml:space="preserve"> </w:t>
      </w:r>
      <w:r w:rsidR="00DB0A7E" w:rsidRPr="005A2C05">
        <w:rPr>
          <w:rFonts w:ascii="Times New Roman" w:eastAsia="Times New Roman" w:hAnsi="Times New Roman" w:cs="Times New Roman"/>
          <w:sz w:val="24"/>
          <w:szCs w:val="24"/>
          <w:lang w:eastAsia="et-EE"/>
        </w:rPr>
        <w:t xml:space="preserve">Ühistupanga </w:t>
      </w:r>
      <w:r w:rsidR="00DB0A7E" w:rsidRPr="002B387E">
        <w:rPr>
          <w:rStyle w:val="Tugev"/>
          <w:rFonts w:ascii="Times New Roman" w:hAnsi="Times New Roman" w:cs="Times New Roman"/>
          <w:b w:val="0"/>
          <w:bCs w:val="0"/>
          <w:sz w:val="24"/>
          <w:szCs w:val="24"/>
          <w:bdr w:val="none" w:sz="0" w:space="0" w:color="auto" w:frame="1"/>
        </w:rPr>
        <w:t>algkapital koosneb Euroopa</w:t>
      </w:r>
      <w:r w:rsidR="00DB0A7E" w:rsidRPr="005A2C05">
        <w:rPr>
          <w:rStyle w:val="Tugev"/>
          <w:rFonts w:ascii="Times New Roman" w:hAnsi="Times New Roman" w:cs="Times New Roman"/>
          <w:sz w:val="24"/>
          <w:szCs w:val="24"/>
          <w:bdr w:val="none" w:sz="0" w:space="0" w:color="auto" w:frame="1"/>
        </w:rPr>
        <w:t xml:space="preserve"> </w:t>
      </w:r>
      <w:r w:rsidR="00DB0A7E" w:rsidRPr="005A2C05">
        <w:rPr>
          <w:rFonts w:ascii="Times New Roman" w:hAnsi="Times New Roman" w:cs="Times New Roman"/>
          <w:sz w:val="24"/>
          <w:szCs w:val="24"/>
        </w:rPr>
        <w:t>Parlamendi ja nõukogu määruse (EL) nr 575/2013 artikli 26 lõike 1 punktides a–e nimetatud kapitalist ja reservidest.</w:t>
      </w:r>
    </w:p>
    <w:p w14:paraId="5ED29F18" w14:textId="20BA0490" w:rsidR="00FE7D8B" w:rsidRPr="005A2C05" w:rsidRDefault="00DB0A7E" w:rsidP="00FE7D8B">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 Kui ühistupank ei osuta käesoleva seaduse §-s 44</w:t>
      </w:r>
      <w:r>
        <w:rPr>
          <w:rFonts w:ascii="Times New Roman" w:eastAsia="Times New Roman" w:hAnsi="Times New Roman" w:cs="Times New Roman"/>
          <w:sz w:val="24"/>
          <w:szCs w:val="24"/>
          <w:vertAlign w:val="superscript"/>
          <w:lang w:eastAsia="et-EE"/>
        </w:rPr>
        <w:t>1</w:t>
      </w:r>
      <w:r>
        <w:rPr>
          <w:rFonts w:ascii="Times New Roman" w:eastAsia="Times New Roman" w:hAnsi="Times New Roman" w:cs="Times New Roman"/>
          <w:sz w:val="24"/>
          <w:szCs w:val="24"/>
          <w:lang w:eastAsia="et-EE"/>
        </w:rPr>
        <w:t xml:space="preserve"> sätestatud investeerimisteenuseid ega piiriüleseid teenuseid, peab tema osakapitali suurus erinevalt käesoleva seaduse § 35 lõigetes 1 ja 2 sätestatust olema </w:t>
      </w:r>
      <w:r w:rsidR="00FE7D8B" w:rsidRPr="005A2C05">
        <w:rPr>
          <w:rFonts w:ascii="Times New Roman" w:eastAsia="Times New Roman" w:hAnsi="Times New Roman" w:cs="Times New Roman"/>
          <w:sz w:val="24"/>
          <w:szCs w:val="24"/>
          <w:lang w:eastAsia="et-EE"/>
        </w:rPr>
        <w:t>vähemalt üks miljon eurot</w:t>
      </w:r>
      <w:r>
        <w:rPr>
          <w:rFonts w:ascii="Times New Roman" w:eastAsia="Times New Roman" w:hAnsi="Times New Roman" w:cs="Times New Roman"/>
          <w:sz w:val="24"/>
          <w:szCs w:val="24"/>
          <w:lang w:eastAsia="et-EE"/>
        </w:rPr>
        <w:t>.</w:t>
      </w:r>
      <w:r w:rsidR="00FE7D8B" w:rsidRPr="005A2C05">
        <w:rPr>
          <w:rFonts w:ascii="Times New Roman" w:eastAsia="Times New Roman" w:hAnsi="Times New Roman" w:cs="Times New Roman"/>
          <w:sz w:val="24"/>
          <w:szCs w:val="24"/>
          <w:lang w:eastAsia="et-EE"/>
        </w:rPr>
        <w:t xml:space="preserve"> </w:t>
      </w:r>
    </w:p>
    <w:bookmarkEnd w:id="27"/>
    <w:p w14:paraId="77CBDDF5"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(3) Ühistupanga liikmed otsustavad osakapitali suuruse muutmise 12 kuu jooksul arvates osakapitali suuruse muutmise aluseks oleva olukorra tekkimisest. </w:t>
      </w:r>
    </w:p>
    <w:p w14:paraId="630F07D9" w14:textId="09076D24"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(4) </w:t>
      </w:r>
      <w:r w:rsidR="00D97900">
        <w:rPr>
          <w:rFonts w:ascii="Times New Roman" w:hAnsi="Times New Roman" w:cs="Times New Roman"/>
          <w:sz w:val="24"/>
          <w:szCs w:val="24"/>
        </w:rPr>
        <w:t>Lisaks käesoleva seaduse §-s 51 sätestatule kutsub ühistupanga juhatus kokku erakorralise üldkoosoleku ühistupanga osakapitali muutmiseks, kui ühistupanga osakapital väheneb vähemalt viie protsendi võrra.</w:t>
      </w:r>
    </w:p>
    <w:p w14:paraId="52ACF5CF" w14:textId="7777777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(5) Ühistupanga juhatus esitab äriregistrile viivitamata üldkoosoleku otsuse, millega otsustatakse ühistupanga osakapitali suuruse muutmine.“;</w:t>
      </w:r>
    </w:p>
    <w:p w14:paraId="505EE834" w14:textId="77777777" w:rsidR="00FE7D8B" w:rsidRPr="005A2C05" w:rsidRDefault="00FE7D8B" w:rsidP="00FE7D8B">
      <w:pPr>
        <w:spacing w:after="0" w:line="240" w:lineRule="auto"/>
        <w:jc w:val="both"/>
        <w:rPr>
          <w:rFonts w:ascii="Times New Roman" w:hAnsi="Times New Roman" w:cs="Times New Roman"/>
          <w:sz w:val="24"/>
          <w:szCs w:val="24"/>
        </w:rPr>
      </w:pPr>
    </w:p>
    <w:p w14:paraId="63FF0335" w14:textId="5BDE9EAB"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
          <w:bCs/>
          <w:sz w:val="24"/>
          <w:szCs w:val="24"/>
        </w:rPr>
        <w:t>1</w:t>
      </w:r>
      <w:r w:rsidR="00C143DD">
        <w:rPr>
          <w:rFonts w:ascii="Times New Roman" w:hAnsi="Times New Roman" w:cs="Times New Roman"/>
          <w:b/>
          <w:bCs/>
          <w:sz w:val="24"/>
          <w:szCs w:val="24"/>
        </w:rPr>
        <w:t>8</w:t>
      </w:r>
      <w:r w:rsidRPr="005A2C05">
        <w:rPr>
          <w:rFonts w:ascii="Times New Roman" w:hAnsi="Times New Roman" w:cs="Times New Roman"/>
          <w:b/>
          <w:bCs/>
          <w:sz w:val="24"/>
          <w:szCs w:val="24"/>
        </w:rPr>
        <w:t>)</w:t>
      </w:r>
      <w:r w:rsidRPr="005A2C05">
        <w:rPr>
          <w:rFonts w:ascii="Times New Roman" w:hAnsi="Times New Roman" w:cs="Times New Roman"/>
          <w:sz w:val="24"/>
          <w:szCs w:val="24"/>
        </w:rPr>
        <w:t xml:space="preserve"> seadust täiendatakse §-dega 44</w:t>
      </w:r>
      <w:r w:rsidRPr="005A2C05">
        <w:rPr>
          <w:rFonts w:ascii="Times New Roman" w:hAnsi="Times New Roman" w:cs="Times New Roman"/>
          <w:sz w:val="24"/>
          <w:szCs w:val="24"/>
          <w:vertAlign w:val="superscript"/>
        </w:rPr>
        <w:t>1</w:t>
      </w:r>
      <w:r w:rsidRPr="005A2C05">
        <w:rPr>
          <w:rFonts w:ascii="Times New Roman" w:hAnsi="Times New Roman" w:cs="Times New Roman"/>
          <w:sz w:val="24"/>
          <w:szCs w:val="24"/>
        </w:rPr>
        <w:t xml:space="preserve"> ja 44</w:t>
      </w:r>
      <w:r w:rsidRPr="005A2C05">
        <w:rPr>
          <w:rFonts w:ascii="Times New Roman" w:hAnsi="Times New Roman" w:cs="Times New Roman"/>
          <w:sz w:val="24"/>
          <w:szCs w:val="24"/>
          <w:vertAlign w:val="superscript"/>
        </w:rPr>
        <w:t xml:space="preserve">2 </w:t>
      </w:r>
      <w:r w:rsidRPr="005A2C05">
        <w:rPr>
          <w:rFonts w:ascii="Times New Roman" w:hAnsi="Times New Roman" w:cs="Times New Roman"/>
          <w:sz w:val="24"/>
          <w:szCs w:val="24"/>
        </w:rPr>
        <w:t>järgmises sõnastuses:</w:t>
      </w:r>
    </w:p>
    <w:p w14:paraId="492AECCF" w14:textId="77777777" w:rsidR="00FE7D8B" w:rsidRPr="005A2C05" w:rsidRDefault="00FE7D8B" w:rsidP="00FE7D8B">
      <w:pPr>
        <w:autoSpaceDE w:val="0"/>
        <w:autoSpaceDN w:val="0"/>
        <w:adjustRightInd w:val="0"/>
        <w:spacing w:after="0" w:line="240" w:lineRule="auto"/>
        <w:jc w:val="both"/>
        <w:rPr>
          <w:rFonts w:ascii="Times New Roman" w:hAnsi="Times New Roman" w:cs="Times New Roman"/>
          <w:b/>
          <w:bCs/>
          <w:sz w:val="24"/>
          <w:szCs w:val="24"/>
        </w:rPr>
      </w:pPr>
      <w:r w:rsidRPr="005A2C05">
        <w:rPr>
          <w:rFonts w:ascii="Times New Roman" w:hAnsi="Times New Roman" w:cs="Times New Roman"/>
          <w:sz w:val="24"/>
          <w:szCs w:val="24"/>
        </w:rPr>
        <w:t>„</w:t>
      </w:r>
      <w:r w:rsidRPr="005A2C05">
        <w:rPr>
          <w:rFonts w:ascii="Times New Roman" w:hAnsi="Times New Roman" w:cs="Times New Roman"/>
          <w:b/>
          <w:bCs/>
          <w:sz w:val="24"/>
          <w:szCs w:val="24"/>
        </w:rPr>
        <w:t>§ 44</w:t>
      </w:r>
      <w:r w:rsidRPr="005A2C05">
        <w:rPr>
          <w:rFonts w:ascii="Times New Roman" w:hAnsi="Times New Roman" w:cs="Times New Roman"/>
          <w:b/>
          <w:bCs/>
          <w:sz w:val="24"/>
          <w:szCs w:val="24"/>
          <w:vertAlign w:val="superscript"/>
        </w:rPr>
        <w:t>1</w:t>
      </w:r>
      <w:r w:rsidRPr="005A2C05">
        <w:rPr>
          <w:rFonts w:ascii="Times New Roman" w:hAnsi="Times New Roman" w:cs="Times New Roman"/>
          <w:b/>
          <w:bCs/>
          <w:sz w:val="24"/>
          <w:szCs w:val="24"/>
        </w:rPr>
        <w:t>. Ühistupanga poolt investeerimisteenuste ja välisriigis teenuste osutamine</w:t>
      </w:r>
    </w:p>
    <w:p w14:paraId="0ECB91E6" w14:textId="77777777" w:rsidR="00FE7D8B" w:rsidRPr="005A2C05" w:rsidRDefault="00FE7D8B" w:rsidP="00FE7D8B">
      <w:pPr>
        <w:autoSpaceDE w:val="0"/>
        <w:autoSpaceDN w:val="0"/>
        <w:adjustRightInd w:val="0"/>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(1) Ühistupangal on õigus osutada väärtpaberituru seaduse § 43 lõikes 1 nimetatud investeerimisteenuseid ja käesoleva seaduse § 6 lõikes 1 nimetatud teenuseid välisriigis, asutades selleks filiaali või osutades piiriüleseid teenuseid, kui tema osakapital on vähemalt viis miljonit eurot.</w:t>
      </w:r>
    </w:p>
    <w:p w14:paraId="32A8F015" w14:textId="77777777" w:rsidR="00FE7D8B" w:rsidRPr="005A2C05" w:rsidRDefault="00FE7D8B" w:rsidP="00FE7D8B">
      <w:pPr>
        <w:autoSpaceDE w:val="0"/>
        <w:autoSpaceDN w:val="0"/>
        <w:adjustRightInd w:val="0"/>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(2) Ühistupank teavitab Finantsinspektsiooni, kui ta soovib alustada käesoleva paragrahvi lõikes 1 nimetatud investeerimisteenuste osutamist või käesoleva seaduse § 6 lõikes 1 nimetatud teenuste osutamist välisriigis.</w:t>
      </w:r>
    </w:p>
    <w:p w14:paraId="160F3311" w14:textId="77777777" w:rsidR="00FE7D8B" w:rsidRPr="005A2C05" w:rsidRDefault="00FE7D8B" w:rsidP="00FE7D8B">
      <w:pPr>
        <w:autoSpaceDE w:val="0"/>
        <w:autoSpaceDN w:val="0"/>
        <w:adjustRightInd w:val="0"/>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(3) Finantsinspektsioonil on õigus keelata ühistupangal investeerimisteenuste osutamine või teenuste osutamine välisriigis, kui ühistupanga osakapitali määr langeb alla viie miljoni euro.</w:t>
      </w:r>
    </w:p>
    <w:p w14:paraId="6026DA0E" w14:textId="77777777" w:rsidR="00FE7D8B" w:rsidRPr="005A2C05" w:rsidRDefault="00FE7D8B" w:rsidP="00FE7D8B">
      <w:pPr>
        <w:autoSpaceDE w:val="0"/>
        <w:autoSpaceDN w:val="0"/>
        <w:adjustRightInd w:val="0"/>
        <w:spacing w:after="0" w:line="240" w:lineRule="auto"/>
        <w:jc w:val="both"/>
        <w:rPr>
          <w:rFonts w:ascii="Times New Roman" w:hAnsi="Times New Roman" w:cs="Times New Roman"/>
          <w:sz w:val="24"/>
          <w:szCs w:val="24"/>
        </w:rPr>
      </w:pPr>
    </w:p>
    <w:p w14:paraId="4D8844D8" w14:textId="77777777" w:rsidR="00FE7D8B" w:rsidRPr="005A2C05" w:rsidRDefault="00FE7D8B" w:rsidP="00FE7D8B">
      <w:pPr>
        <w:autoSpaceDE w:val="0"/>
        <w:autoSpaceDN w:val="0"/>
        <w:adjustRightInd w:val="0"/>
        <w:spacing w:after="0" w:line="240" w:lineRule="auto"/>
        <w:jc w:val="both"/>
        <w:rPr>
          <w:rFonts w:ascii="Times New Roman" w:hAnsi="Times New Roman" w:cs="Times New Roman"/>
          <w:b/>
          <w:bCs/>
          <w:sz w:val="24"/>
          <w:szCs w:val="24"/>
        </w:rPr>
      </w:pPr>
      <w:r w:rsidRPr="005A2C05">
        <w:rPr>
          <w:rFonts w:ascii="Times New Roman" w:hAnsi="Times New Roman" w:cs="Times New Roman"/>
          <w:b/>
          <w:bCs/>
          <w:sz w:val="24"/>
          <w:szCs w:val="24"/>
        </w:rPr>
        <w:t>§ 44</w:t>
      </w:r>
      <w:r w:rsidRPr="005A2C05">
        <w:rPr>
          <w:rFonts w:ascii="Times New Roman" w:hAnsi="Times New Roman" w:cs="Times New Roman"/>
          <w:b/>
          <w:bCs/>
          <w:sz w:val="24"/>
          <w:szCs w:val="24"/>
          <w:vertAlign w:val="superscript"/>
        </w:rPr>
        <w:t>2</w:t>
      </w:r>
      <w:r w:rsidRPr="005A2C05">
        <w:rPr>
          <w:rFonts w:ascii="Times New Roman" w:hAnsi="Times New Roman" w:cs="Times New Roman"/>
          <w:b/>
          <w:bCs/>
          <w:sz w:val="24"/>
          <w:szCs w:val="24"/>
        </w:rPr>
        <w:t>. Osalus ühistupangas</w:t>
      </w:r>
    </w:p>
    <w:p w14:paraId="7FC5F2AC" w14:textId="77777777" w:rsidR="00FE7D8B" w:rsidRPr="005A2C05" w:rsidRDefault="00FE7D8B" w:rsidP="00FE7D8B">
      <w:pPr>
        <w:autoSpaceDE w:val="0"/>
        <w:autoSpaceDN w:val="0"/>
        <w:adjustRightInd w:val="0"/>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(1) Ühistupanga puhul võetakse liikme olulise osaluse määramisel täiendavalt arvesse liikme rahalist ja mitterahalist panust ühistupanka, muu hulgas tema antud laene või tehtud sissemakseid ühistupanka või muul viisil ühistupanga tegevuse arvestatavat toetamist. Samuti tuleb olulise osaluse määramisel kaaluda liikme mõju ühistupanga juhtimisele tervikuna, mis võib tuleneda liikme rollist, ühiskondlikust kuvandist või muudest sarnastest asjaoludest. </w:t>
      </w:r>
    </w:p>
    <w:p w14:paraId="67FBB960" w14:textId="2DE826B7"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lastRenderedPageBreak/>
        <w:t xml:space="preserve">(2) Ühistupank peab käesoleva paragrahvi lõikes 1 </w:t>
      </w:r>
      <w:r w:rsidR="00ED21EF">
        <w:rPr>
          <w:rFonts w:ascii="Times New Roman" w:hAnsi="Times New Roman" w:cs="Times New Roman"/>
          <w:sz w:val="24"/>
          <w:szCs w:val="24"/>
        </w:rPr>
        <w:t>nimetatud</w:t>
      </w:r>
      <w:r w:rsidRPr="005A2C05">
        <w:rPr>
          <w:rFonts w:ascii="Times New Roman" w:hAnsi="Times New Roman" w:cs="Times New Roman"/>
          <w:sz w:val="24"/>
          <w:szCs w:val="24"/>
        </w:rPr>
        <w:t xml:space="preserve"> olulise osaluse määramisel viivitamata teavitama Finantsinspektsiooni kõikidest asjaoludest, mis võivad tuua kaasa liikme olulise osaluse või kontrolli ühistupanga üle.“;</w:t>
      </w:r>
    </w:p>
    <w:p w14:paraId="3F0392AF" w14:textId="77777777" w:rsidR="00FE7D8B" w:rsidRPr="005A2C05" w:rsidRDefault="00FE7D8B" w:rsidP="00FE7D8B">
      <w:pPr>
        <w:spacing w:after="0" w:line="240" w:lineRule="auto"/>
        <w:jc w:val="both"/>
        <w:rPr>
          <w:rFonts w:ascii="Times New Roman" w:hAnsi="Times New Roman" w:cs="Times New Roman"/>
          <w:sz w:val="24"/>
          <w:szCs w:val="24"/>
        </w:rPr>
      </w:pPr>
    </w:p>
    <w:p w14:paraId="071F1241" w14:textId="542B3264" w:rsidR="00FE7D8B" w:rsidRPr="005A2C05" w:rsidRDefault="00C143DD" w:rsidP="00FE7D8B">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19</w:t>
      </w:r>
      <w:r w:rsidR="00FE7D8B" w:rsidRPr="005A2C05">
        <w:rPr>
          <w:rFonts w:ascii="Times New Roman" w:hAnsi="Times New Roman" w:cs="Times New Roman"/>
          <w:b/>
          <w:bCs/>
          <w:sz w:val="24"/>
          <w:szCs w:val="24"/>
        </w:rPr>
        <w:t>)</w:t>
      </w:r>
      <w:r w:rsidR="00FE7D8B" w:rsidRPr="005A2C05">
        <w:rPr>
          <w:rFonts w:ascii="Times New Roman" w:hAnsi="Times New Roman" w:cs="Times New Roman"/>
          <w:sz w:val="24"/>
          <w:szCs w:val="24"/>
        </w:rPr>
        <w:t xml:space="preserve"> paragrahv 47 tunnistatakse kehtetuks;</w:t>
      </w:r>
    </w:p>
    <w:p w14:paraId="4E0BF073" w14:textId="77777777" w:rsidR="00FE7D8B" w:rsidRPr="005A2C05" w:rsidRDefault="00FE7D8B" w:rsidP="00FE7D8B">
      <w:pPr>
        <w:spacing w:after="0" w:line="240" w:lineRule="auto"/>
        <w:jc w:val="both"/>
        <w:rPr>
          <w:rFonts w:ascii="Times New Roman" w:hAnsi="Times New Roman" w:cs="Times New Roman"/>
          <w:color w:val="202020"/>
          <w:sz w:val="24"/>
          <w:szCs w:val="24"/>
          <w:shd w:val="clear" w:color="auto" w:fill="FFFFFF"/>
        </w:rPr>
      </w:pPr>
    </w:p>
    <w:p w14:paraId="3B144564" w14:textId="654597B5" w:rsidR="00FE7D8B" w:rsidRDefault="00C143DD" w:rsidP="00FE7D8B">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20</w:t>
      </w:r>
      <w:r w:rsidR="00FE7D8B" w:rsidRPr="005A2C05">
        <w:rPr>
          <w:rFonts w:ascii="Times New Roman" w:hAnsi="Times New Roman" w:cs="Times New Roman"/>
          <w:b/>
          <w:bCs/>
          <w:sz w:val="24"/>
          <w:szCs w:val="24"/>
        </w:rPr>
        <w:t>)</w:t>
      </w:r>
      <w:r w:rsidR="00FE7D8B" w:rsidRPr="005A2C05">
        <w:rPr>
          <w:rFonts w:ascii="Times New Roman" w:hAnsi="Times New Roman" w:cs="Times New Roman"/>
          <w:sz w:val="24"/>
          <w:szCs w:val="24"/>
        </w:rPr>
        <w:t xml:space="preserve"> paragrahvi 49 lõike 2 punktist 2 jäetakse välja </w:t>
      </w:r>
      <w:r w:rsidR="00DB0A7E">
        <w:rPr>
          <w:rFonts w:ascii="Times New Roman" w:hAnsi="Times New Roman" w:cs="Times New Roman"/>
          <w:sz w:val="24"/>
          <w:szCs w:val="24"/>
        </w:rPr>
        <w:t>tekstiosa</w:t>
      </w:r>
      <w:r w:rsidR="00F36FC5">
        <w:rPr>
          <w:rFonts w:ascii="Times New Roman" w:hAnsi="Times New Roman" w:cs="Times New Roman"/>
          <w:sz w:val="24"/>
          <w:szCs w:val="24"/>
        </w:rPr>
        <w:t xml:space="preserve"> </w:t>
      </w:r>
      <w:r w:rsidR="00FE7D8B" w:rsidRPr="005A2C05">
        <w:rPr>
          <w:rFonts w:ascii="Times New Roman" w:hAnsi="Times New Roman" w:cs="Times New Roman"/>
          <w:sz w:val="24"/>
          <w:szCs w:val="24"/>
        </w:rPr>
        <w:t>„</w:t>
      </w:r>
      <w:r w:rsidR="00DB0A7E">
        <w:rPr>
          <w:rFonts w:ascii="Times New Roman" w:hAnsi="Times New Roman" w:cs="Times New Roman"/>
          <w:sz w:val="24"/>
          <w:szCs w:val="24"/>
        </w:rPr>
        <w:t>,</w:t>
      </w:r>
      <w:ins w:id="28" w:author="Markus Ühtigi" w:date="2024-10-22T12:00:00Z">
        <w:r w:rsidR="008B7BB3">
          <w:rPr>
            <w:rFonts w:ascii="Times New Roman" w:hAnsi="Times New Roman" w:cs="Times New Roman"/>
            <w:sz w:val="24"/>
            <w:szCs w:val="24"/>
          </w:rPr>
          <w:t xml:space="preserve"> </w:t>
        </w:r>
      </w:ins>
      <w:r w:rsidR="00FE7D8B" w:rsidRPr="005A2C05">
        <w:rPr>
          <w:rFonts w:ascii="Times New Roman" w:hAnsi="Times New Roman" w:cs="Times New Roman"/>
          <w:sz w:val="24"/>
          <w:szCs w:val="24"/>
        </w:rPr>
        <w:t>revisjonikomisjoni liige“;</w:t>
      </w:r>
    </w:p>
    <w:p w14:paraId="4227E0AE" w14:textId="77777777" w:rsidR="001F697E" w:rsidRDefault="001F697E" w:rsidP="00FE7D8B">
      <w:pPr>
        <w:spacing w:after="0" w:line="240" w:lineRule="auto"/>
        <w:jc w:val="both"/>
        <w:rPr>
          <w:rFonts w:ascii="Times New Roman" w:hAnsi="Times New Roman" w:cs="Times New Roman"/>
          <w:sz w:val="24"/>
          <w:szCs w:val="24"/>
        </w:rPr>
      </w:pPr>
    </w:p>
    <w:p w14:paraId="42BC0A20" w14:textId="2A05479E" w:rsidR="001F697E" w:rsidRDefault="001F697E" w:rsidP="00FE7D8B">
      <w:pPr>
        <w:spacing w:after="0" w:line="240" w:lineRule="auto"/>
        <w:jc w:val="both"/>
        <w:rPr>
          <w:rFonts w:ascii="Times New Roman" w:hAnsi="Times New Roman" w:cs="Times New Roman"/>
          <w:sz w:val="24"/>
          <w:szCs w:val="24"/>
        </w:rPr>
      </w:pPr>
      <w:r w:rsidRPr="001F697E">
        <w:rPr>
          <w:rFonts w:ascii="Times New Roman" w:hAnsi="Times New Roman" w:cs="Times New Roman"/>
          <w:b/>
          <w:bCs/>
          <w:sz w:val="24"/>
          <w:szCs w:val="24"/>
        </w:rPr>
        <w:t>2</w:t>
      </w:r>
      <w:r w:rsidR="00C143DD">
        <w:rPr>
          <w:rFonts w:ascii="Times New Roman" w:hAnsi="Times New Roman" w:cs="Times New Roman"/>
          <w:b/>
          <w:bCs/>
          <w:sz w:val="24"/>
          <w:szCs w:val="24"/>
        </w:rPr>
        <w:t>1</w:t>
      </w:r>
      <w:r w:rsidRPr="001F697E">
        <w:rPr>
          <w:rFonts w:ascii="Times New Roman" w:hAnsi="Times New Roman" w:cs="Times New Roman"/>
          <w:b/>
          <w:bCs/>
          <w:sz w:val="24"/>
          <w:szCs w:val="24"/>
        </w:rPr>
        <w:t>)</w:t>
      </w:r>
      <w:r>
        <w:rPr>
          <w:rFonts w:ascii="Times New Roman" w:hAnsi="Times New Roman" w:cs="Times New Roman"/>
          <w:sz w:val="24"/>
          <w:szCs w:val="24"/>
        </w:rPr>
        <w:t xml:space="preserve"> paragrahvi 51 lõige 2</w:t>
      </w:r>
      <w:r>
        <w:rPr>
          <w:rFonts w:ascii="Times New Roman" w:hAnsi="Times New Roman" w:cs="Times New Roman"/>
          <w:sz w:val="24"/>
          <w:szCs w:val="24"/>
          <w:vertAlign w:val="superscript"/>
        </w:rPr>
        <w:t>1</w:t>
      </w:r>
      <w:r>
        <w:rPr>
          <w:rFonts w:ascii="Times New Roman" w:hAnsi="Times New Roman" w:cs="Times New Roman"/>
          <w:sz w:val="24"/>
          <w:szCs w:val="24"/>
        </w:rPr>
        <w:t xml:space="preserve"> muudetakse ja sõnastatakse järgmiselt: </w:t>
      </w:r>
    </w:p>
    <w:p w14:paraId="3882634B" w14:textId="426702CE" w:rsidR="001F697E" w:rsidRPr="001F697E" w:rsidRDefault="001F697E" w:rsidP="00FE7D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vertAlign w:val="superscript"/>
        </w:rPr>
        <w:t>1</w:t>
      </w:r>
      <w:r>
        <w:rPr>
          <w:rFonts w:ascii="Times New Roman" w:hAnsi="Times New Roman" w:cs="Times New Roman"/>
          <w:sz w:val="24"/>
          <w:szCs w:val="24"/>
        </w:rPr>
        <w:t>) Kui juhatus ei kutsu erakorralist üldkoosolekut kokku kümne päeva jooksul aktsionäride, nõukogu, audiitori või ühistupanga liikmete nõude või Finantsinspektsiooni ettekirjutuse saamisest arvates või juhatus ei kutsu seda kokku muudel seaduses sätestatud juhtudel, on nii aktsionäridel, nõukogul, audiitoril, ühistupanga liikmetel kui ka Finantsinspektsioonil õigus üldkoosolek ise kokku kutsuda.“;</w:t>
      </w:r>
    </w:p>
    <w:p w14:paraId="13B6F076" w14:textId="77777777" w:rsidR="00FE7D8B" w:rsidRPr="005A2C05" w:rsidRDefault="00FE7D8B" w:rsidP="00FE7D8B">
      <w:pPr>
        <w:pStyle w:val="Loendilik"/>
        <w:spacing w:after="0" w:line="240" w:lineRule="auto"/>
        <w:ind w:left="426"/>
        <w:jc w:val="both"/>
        <w:rPr>
          <w:rFonts w:ascii="Times New Roman" w:hAnsi="Times New Roman" w:cs="Times New Roman"/>
          <w:sz w:val="24"/>
          <w:szCs w:val="24"/>
          <w:lang w:val="et-EE"/>
        </w:rPr>
      </w:pPr>
    </w:p>
    <w:p w14:paraId="6C339E41" w14:textId="3C5CE938"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
          <w:bCs/>
          <w:sz w:val="24"/>
          <w:szCs w:val="24"/>
        </w:rPr>
        <w:t>2</w:t>
      </w:r>
      <w:r w:rsidR="00C143DD">
        <w:rPr>
          <w:rFonts w:ascii="Times New Roman" w:hAnsi="Times New Roman" w:cs="Times New Roman"/>
          <w:b/>
          <w:bCs/>
          <w:sz w:val="24"/>
          <w:szCs w:val="24"/>
        </w:rPr>
        <w:t>2</w:t>
      </w:r>
      <w:r w:rsidRPr="005A2C05">
        <w:rPr>
          <w:rFonts w:ascii="Times New Roman" w:hAnsi="Times New Roman" w:cs="Times New Roman"/>
          <w:b/>
          <w:bCs/>
          <w:sz w:val="24"/>
          <w:szCs w:val="24"/>
        </w:rPr>
        <w:t xml:space="preserve">) </w:t>
      </w:r>
      <w:r w:rsidRPr="005A2C05">
        <w:rPr>
          <w:rFonts w:ascii="Times New Roman" w:hAnsi="Times New Roman" w:cs="Times New Roman"/>
          <w:sz w:val="24"/>
          <w:szCs w:val="24"/>
        </w:rPr>
        <w:t>paragrahvi 51 lõikest 3 jäetakse välja tekstiosa „ja ühistupangale ei kohaldata hoiu-laenuühistu seaduse §-s 40 sätestatut“;</w:t>
      </w:r>
    </w:p>
    <w:p w14:paraId="134B1715" w14:textId="77777777" w:rsidR="00FE7D8B" w:rsidRPr="005A2C05" w:rsidRDefault="00FE7D8B" w:rsidP="00FE7D8B">
      <w:pPr>
        <w:spacing w:after="0" w:line="240" w:lineRule="auto"/>
        <w:jc w:val="both"/>
        <w:rPr>
          <w:rFonts w:ascii="Times New Roman" w:hAnsi="Times New Roman" w:cs="Times New Roman"/>
          <w:b/>
          <w:bCs/>
          <w:sz w:val="24"/>
          <w:szCs w:val="24"/>
        </w:rPr>
      </w:pPr>
    </w:p>
    <w:p w14:paraId="42C130A8" w14:textId="0154416C"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
          <w:bCs/>
          <w:sz w:val="24"/>
          <w:szCs w:val="24"/>
        </w:rPr>
        <w:t>2</w:t>
      </w:r>
      <w:r w:rsidR="00C143DD">
        <w:rPr>
          <w:rFonts w:ascii="Times New Roman" w:hAnsi="Times New Roman" w:cs="Times New Roman"/>
          <w:b/>
          <w:bCs/>
          <w:sz w:val="24"/>
          <w:szCs w:val="24"/>
        </w:rPr>
        <w:t>3</w:t>
      </w:r>
      <w:r w:rsidRPr="005A2C05">
        <w:rPr>
          <w:rFonts w:ascii="Times New Roman" w:hAnsi="Times New Roman" w:cs="Times New Roman"/>
          <w:b/>
          <w:bCs/>
          <w:sz w:val="24"/>
          <w:szCs w:val="24"/>
        </w:rPr>
        <w:t>)</w:t>
      </w:r>
      <w:r w:rsidRPr="005A2C05">
        <w:rPr>
          <w:rFonts w:ascii="Times New Roman" w:hAnsi="Times New Roman" w:cs="Times New Roman"/>
          <w:sz w:val="24"/>
          <w:szCs w:val="24"/>
        </w:rPr>
        <w:t xml:space="preserve"> paragrahvi 53 lõikest 2 jäetakse välja </w:t>
      </w:r>
      <w:r w:rsidR="00BE6921">
        <w:rPr>
          <w:rFonts w:ascii="Times New Roman" w:hAnsi="Times New Roman" w:cs="Times New Roman"/>
          <w:sz w:val="24"/>
          <w:szCs w:val="24"/>
        </w:rPr>
        <w:t xml:space="preserve">tekstiosa </w:t>
      </w:r>
      <w:r w:rsidRPr="005A2C05">
        <w:rPr>
          <w:rFonts w:ascii="Times New Roman" w:hAnsi="Times New Roman" w:cs="Times New Roman"/>
          <w:sz w:val="24"/>
          <w:szCs w:val="24"/>
        </w:rPr>
        <w:t>„revisjonikomisjoni liige,“;</w:t>
      </w:r>
    </w:p>
    <w:p w14:paraId="0874876F" w14:textId="77777777" w:rsidR="00FE7D8B" w:rsidRPr="005A2C05" w:rsidRDefault="00FE7D8B" w:rsidP="00FE7D8B">
      <w:pPr>
        <w:pStyle w:val="Loendilik"/>
        <w:spacing w:after="0" w:line="240" w:lineRule="auto"/>
        <w:ind w:left="426"/>
        <w:jc w:val="both"/>
        <w:rPr>
          <w:rFonts w:ascii="Times New Roman" w:hAnsi="Times New Roman" w:cs="Times New Roman"/>
          <w:sz w:val="24"/>
          <w:szCs w:val="24"/>
          <w:lang w:val="et-EE"/>
        </w:rPr>
      </w:pPr>
    </w:p>
    <w:p w14:paraId="797C5E19" w14:textId="79D257C2"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
          <w:bCs/>
          <w:sz w:val="24"/>
          <w:szCs w:val="24"/>
        </w:rPr>
        <w:t>2</w:t>
      </w:r>
      <w:r w:rsidR="00C143DD">
        <w:rPr>
          <w:rFonts w:ascii="Times New Roman" w:hAnsi="Times New Roman" w:cs="Times New Roman"/>
          <w:b/>
          <w:bCs/>
          <w:sz w:val="24"/>
          <w:szCs w:val="24"/>
        </w:rPr>
        <w:t>4</w:t>
      </w:r>
      <w:r w:rsidRPr="005A2C05">
        <w:rPr>
          <w:rFonts w:ascii="Times New Roman" w:hAnsi="Times New Roman" w:cs="Times New Roman"/>
          <w:b/>
          <w:bCs/>
          <w:sz w:val="24"/>
          <w:szCs w:val="24"/>
        </w:rPr>
        <w:t>)</w:t>
      </w:r>
      <w:r w:rsidRPr="005A2C05">
        <w:rPr>
          <w:rFonts w:ascii="Times New Roman" w:hAnsi="Times New Roman" w:cs="Times New Roman"/>
          <w:sz w:val="24"/>
          <w:szCs w:val="24"/>
        </w:rPr>
        <w:t xml:space="preserve"> paragrahvi 54 lõigetest 2 ja 3 jäetakse välja </w:t>
      </w:r>
      <w:r w:rsidR="00BE6921">
        <w:rPr>
          <w:rFonts w:ascii="Times New Roman" w:hAnsi="Times New Roman" w:cs="Times New Roman"/>
          <w:sz w:val="24"/>
          <w:szCs w:val="24"/>
        </w:rPr>
        <w:t>sõnad</w:t>
      </w:r>
      <w:r w:rsidRPr="005A2C05">
        <w:rPr>
          <w:rFonts w:ascii="Times New Roman" w:hAnsi="Times New Roman" w:cs="Times New Roman"/>
          <w:sz w:val="24"/>
          <w:szCs w:val="24"/>
        </w:rPr>
        <w:t xml:space="preserve"> „või revisjonikomisjoni esimees“;</w:t>
      </w:r>
    </w:p>
    <w:p w14:paraId="3332EECD" w14:textId="77777777" w:rsidR="00FE7D8B" w:rsidRPr="005A2C05" w:rsidRDefault="00FE7D8B" w:rsidP="00FE7D8B">
      <w:pPr>
        <w:pStyle w:val="Loendilik"/>
        <w:spacing w:after="0" w:line="240" w:lineRule="auto"/>
        <w:ind w:left="426"/>
        <w:jc w:val="both"/>
        <w:rPr>
          <w:rFonts w:ascii="Times New Roman" w:hAnsi="Times New Roman" w:cs="Times New Roman"/>
          <w:sz w:val="24"/>
          <w:szCs w:val="24"/>
          <w:lang w:val="et-EE"/>
        </w:rPr>
      </w:pPr>
    </w:p>
    <w:p w14:paraId="440002EB" w14:textId="0DC0F900"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
          <w:bCs/>
          <w:sz w:val="24"/>
          <w:szCs w:val="24"/>
        </w:rPr>
        <w:t>2</w:t>
      </w:r>
      <w:r w:rsidR="00C143DD">
        <w:rPr>
          <w:rFonts w:ascii="Times New Roman" w:hAnsi="Times New Roman" w:cs="Times New Roman"/>
          <w:b/>
          <w:bCs/>
          <w:sz w:val="24"/>
          <w:szCs w:val="24"/>
        </w:rPr>
        <w:t>5</w:t>
      </w:r>
      <w:r w:rsidRPr="005A2C05">
        <w:rPr>
          <w:rFonts w:ascii="Times New Roman" w:hAnsi="Times New Roman" w:cs="Times New Roman"/>
          <w:b/>
          <w:bCs/>
          <w:sz w:val="24"/>
          <w:szCs w:val="24"/>
        </w:rPr>
        <w:t>)</w:t>
      </w:r>
      <w:r w:rsidRPr="005A2C05">
        <w:rPr>
          <w:rFonts w:ascii="Times New Roman" w:hAnsi="Times New Roman" w:cs="Times New Roman"/>
          <w:sz w:val="24"/>
          <w:szCs w:val="24"/>
        </w:rPr>
        <w:t xml:space="preserve"> </w:t>
      </w:r>
      <w:bookmarkStart w:id="29" w:name="_Hlk147841243"/>
      <w:bookmarkStart w:id="30" w:name="_Hlk147827793"/>
      <w:r w:rsidRPr="005A2C05">
        <w:rPr>
          <w:rFonts w:ascii="Times New Roman" w:hAnsi="Times New Roman" w:cs="Times New Roman"/>
          <w:sz w:val="24"/>
          <w:szCs w:val="24"/>
        </w:rPr>
        <w:t>paragrahvi 56 lõikest 3 jäetakse välja tekstiosa „revisjonikomisjoni liige, revident</w:t>
      </w:r>
      <w:bookmarkEnd w:id="29"/>
      <w:r w:rsidRPr="005A2C05">
        <w:rPr>
          <w:rFonts w:ascii="Times New Roman" w:hAnsi="Times New Roman" w:cs="Times New Roman"/>
          <w:sz w:val="24"/>
          <w:szCs w:val="24"/>
        </w:rPr>
        <w:t xml:space="preserve">,“; </w:t>
      </w:r>
    </w:p>
    <w:bookmarkEnd w:id="30"/>
    <w:p w14:paraId="4F7CC00C" w14:textId="77777777" w:rsidR="00FE7D8B" w:rsidRPr="005A2C05" w:rsidRDefault="00FE7D8B" w:rsidP="00FE7D8B">
      <w:pPr>
        <w:pStyle w:val="Loendilik"/>
        <w:spacing w:after="0" w:line="240" w:lineRule="auto"/>
        <w:ind w:left="426"/>
        <w:jc w:val="both"/>
        <w:rPr>
          <w:rFonts w:ascii="Times New Roman" w:hAnsi="Times New Roman" w:cs="Times New Roman"/>
          <w:sz w:val="24"/>
          <w:szCs w:val="24"/>
          <w:lang w:val="et-EE"/>
        </w:rPr>
      </w:pPr>
    </w:p>
    <w:p w14:paraId="7FE05B8E" w14:textId="5C87036A"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
          <w:bCs/>
          <w:sz w:val="24"/>
          <w:szCs w:val="24"/>
        </w:rPr>
        <w:t>2</w:t>
      </w:r>
      <w:r w:rsidR="00C143DD">
        <w:rPr>
          <w:rFonts w:ascii="Times New Roman" w:hAnsi="Times New Roman" w:cs="Times New Roman"/>
          <w:b/>
          <w:bCs/>
          <w:sz w:val="24"/>
          <w:szCs w:val="24"/>
        </w:rPr>
        <w:t>6</w:t>
      </w:r>
      <w:r w:rsidRPr="005A2C05">
        <w:rPr>
          <w:rFonts w:ascii="Times New Roman" w:hAnsi="Times New Roman" w:cs="Times New Roman"/>
          <w:b/>
          <w:bCs/>
          <w:sz w:val="24"/>
          <w:szCs w:val="24"/>
        </w:rPr>
        <w:t>)</w:t>
      </w:r>
      <w:r w:rsidRPr="005A2C05">
        <w:rPr>
          <w:rFonts w:ascii="Times New Roman" w:hAnsi="Times New Roman" w:cs="Times New Roman"/>
          <w:sz w:val="24"/>
          <w:szCs w:val="24"/>
        </w:rPr>
        <w:t xml:space="preserve"> paragrahvi 59 lõige 6 tunnistatakse kehtetuks;</w:t>
      </w:r>
    </w:p>
    <w:p w14:paraId="5D255690" w14:textId="77777777" w:rsidR="00FE7D8B" w:rsidRPr="005A2C05" w:rsidRDefault="00FE7D8B" w:rsidP="00FE7D8B">
      <w:pPr>
        <w:spacing w:after="0" w:line="240" w:lineRule="auto"/>
        <w:jc w:val="both"/>
        <w:rPr>
          <w:rFonts w:ascii="Times New Roman" w:hAnsi="Times New Roman" w:cs="Times New Roman"/>
          <w:sz w:val="24"/>
          <w:szCs w:val="24"/>
        </w:rPr>
      </w:pPr>
    </w:p>
    <w:p w14:paraId="7C76B570" w14:textId="49A4E3C1"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b/>
          <w:bCs/>
          <w:sz w:val="24"/>
          <w:szCs w:val="24"/>
        </w:rPr>
        <w:t>2</w:t>
      </w:r>
      <w:r w:rsidR="00C143DD">
        <w:rPr>
          <w:rFonts w:ascii="Times New Roman" w:hAnsi="Times New Roman" w:cs="Times New Roman"/>
          <w:b/>
          <w:bCs/>
          <w:sz w:val="24"/>
          <w:szCs w:val="24"/>
        </w:rPr>
        <w:t>7</w:t>
      </w:r>
      <w:r w:rsidRPr="005A2C05">
        <w:rPr>
          <w:rFonts w:ascii="Times New Roman" w:hAnsi="Times New Roman" w:cs="Times New Roman"/>
          <w:b/>
          <w:bCs/>
          <w:sz w:val="24"/>
          <w:szCs w:val="24"/>
        </w:rPr>
        <w:t>)</w:t>
      </w:r>
      <w:r w:rsidRPr="005A2C05">
        <w:rPr>
          <w:rFonts w:ascii="Times New Roman" w:hAnsi="Times New Roman" w:cs="Times New Roman"/>
          <w:b/>
          <w:sz w:val="24"/>
          <w:szCs w:val="24"/>
        </w:rPr>
        <w:t xml:space="preserve"> </w:t>
      </w:r>
      <w:r w:rsidRPr="005A2C05">
        <w:rPr>
          <w:rFonts w:ascii="Times New Roman" w:hAnsi="Times New Roman" w:cs="Times New Roman"/>
          <w:sz w:val="24"/>
          <w:szCs w:val="24"/>
        </w:rPr>
        <w:t>paragrahvi 60 lõige 1 muudetakse ja sõnastatakse järgmiselt:</w:t>
      </w:r>
    </w:p>
    <w:p w14:paraId="711B95CD" w14:textId="77777777" w:rsidR="00FE7D8B" w:rsidRPr="005A2C05" w:rsidRDefault="00FE7D8B" w:rsidP="00FE7D8B">
      <w:pPr>
        <w:spacing w:after="0" w:line="240" w:lineRule="auto"/>
        <w:jc w:val="both"/>
        <w:rPr>
          <w:rFonts w:ascii="Times New Roman" w:hAnsi="Times New Roman" w:cs="Times New Roman"/>
          <w:color w:val="202020"/>
          <w:sz w:val="24"/>
          <w:szCs w:val="24"/>
          <w:shd w:val="clear" w:color="auto" w:fill="FFFFFF"/>
        </w:rPr>
      </w:pPr>
      <w:r w:rsidRPr="005A2C05">
        <w:rPr>
          <w:rFonts w:ascii="Times New Roman" w:hAnsi="Times New Roman" w:cs="Times New Roman"/>
          <w:sz w:val="24"/>
          <w:szCs w:val="24"/>
        </w:rPr>
        <w:t xml:space="preserve">„(1) </w:t>
      </w:r>
      <w:r w:rsidRPr="005A2C05">
        <w:rPr>
          <w:rFonts w:ascii="Times New Roman" w:hAnsi="Times New Roman" w:cs="Times New Roman"/>
          <w:color w:val="202020"/>
          <w:sz w:val="24"/>
          <w:szCs w:val="24"/>
          <w:shd w:val="clear" w:color="auto" w:fill="FFFFFF"/>
        </w:rPr>
        <w:t>Krediidiasutuse siseauditi üksuse juhiks võib olla isik, kellel lisaks käesolevas seaduses võtmeisiku kohta sätestatule on kõrgharidus ning siseauditi üksuse juhtimiseks vajalikud teadmised ja kogemused. Krediidiasutuse siseauditi üksuse juhile kohaldatakse audiitortegevuse seaduses atesteeritud siseaudiitori kohta sätestatud nõudeid ja tegevuse õiguslikke aluseid.”;</w:t>
      </w:r>
    </w:p>
    <w:p w14:paraId="4A4ECD16" w14:textId="77777777" w:rsidR="00FE7D8B" w:rsidRPr="005A2C05" w:rsidRDefault="00FE7D8B" w:rsidP="00FE7D8B">
      <w:pPr>
        <w:pStyle w:val="Loendilik"/>
        <w:spacing w:after="0" w:line="240" w:lineRule="auto"/>
        <w:ind w:left="426"/>
        <w:jc w:val="both"/>
        <w:rPr>
          <w:rFonts w:ascii="Times New Roman" w:hAnsi="Times New Roman" w:cs="Times New Roman"/>
          <w:sz w:val="24"/>
          <w:szCs w:val="24"/>
          <w:lang w:val="et-EE"/>
        </w:rPr>
      </w:pPr>
    </w:p>
    <w:p w14:paraId="4C1EA952" w14:textId="159B25FB"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2</w:t>
      </w:r>
      <w:r w:rsidR="00C143DD">
        <w:rPr>
          <w:rFonts w:ascii="Times New Roman" w:hAnsi="Times New Roman" w:cs="Times New Roman"/>
          <w:b/>
          <w:sz w:val="24"/>
          <w:szCs w:val="24"/>
        </w:rPr>
        <w:t>8</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paragrahvi 60 lõigetest 2 ja 5 jäetakse välja sõnad „ja revisjonikomisjoni liige“ vastavas arvus;</w:t>
      </w:r>
    </w:p>
    <w:p w14:paraId="4F5290F2" w14:textId="77777777" w:rsidR="00FE7D8B" w:rsidRPr="005A2C05" w:rsidRDefault="00FE7D8B" w:rsidP="00FE7D8B">
      <w:pPr>
        <w:pStyle w:val="Loendilik"/>
        <w:spacing w:after="0" w:line="240" w:lineRule="auto"/>
        <w:ind w:left="426"/>
        <w:jc w:val="both"/>
        <w:rPr>
          <w:rFonts w:ascii="Times New Roman" w:hAnsi="Times New Roman" w:cs="Times New Roman"/>
          <w:bCs/>
          <w:sz w:val="24"/>
          <w:szCs w:val="24"/>
          <w:lang w:val="et-EE"/>
        </w:rPr>
      </w:pPr>
    </w:p>
    <w:p w14:paraId="2D8F6BCE" w14:textId="1425B743"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2</w:t>
      </w:r>
      <w:r w:rsidR="00C143DD">
        <w:rPr>
          <w:rFonts w:ascii="Times New Roman" w:hAnsi="Times New Roman" w:cs="Times New Roman"/>
          <w:b/>
          <w:sz w:val="24"/>
          <w:szCs w:val="24"/>
        </w:rPr>
        <w:t>9</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paragrahvi 60 lõike 3 teine lause tunnistatakse kehtetuks;</w:t>
      </w:r>
    </w:p>
    <w:p w14:paraId="72279A25" w14:textId="77777777" w:rsidR="00FE7D8B" w:rsidRPr="005A2C05" w:rsidRDefault="00FE7D8B" w:rsidP="00FE7D8B">
      <w:pPr>
        <w:spacing w:after="0" w:line="240" w:lineRule="auto"/>
        <w:jc w:val="both"/>
        <w:rPr>
          <w:rFonts w:ascii="Times New Roman" w:hAnsi="Times New Roman" w:cs="Times New Roman"/>
          <w:bCs/>
          <w:sz w:val="24"/>
          <w:szCs w:val="24"/>
        </w:rPr>
      </w:pPr>
    </w:p>
    <w:p w14:paraId="74517540" w14:textId="3CC62CB2" w:rsidR="00FE7D8B" w:rsidRPr="005A2C05" w:rsidRDefault="00C143DD" w:rsidP="00FE7D8B">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30</w:t>
      </w:r>
      <w:r w:rsidR="00FE7D8B" w:rsidRPr="005A2C05">
        <w:rPr>
          <w:rFonts w:ascii="Times New Roman" w:hAnsi="Times New Roman" w:cs="Times New Roman"/>
          <w:b/>
          <w:sz w:val="24"/>
          <w:szCs w:val="24"/>
        </w:rPr>
        <w:t>)</w:t>
      </w:r>
      <w:r w:rsidR="00FE7D8B" w:rsidRPr="005A2C05">
        <w:rPr>
          <w:rFonts w:ascii="Times New Roman" w:hAnsi="Times New Roman" w:cs="Times New Roman"/>
          <w:bCs/>
          <w:sz w:val="24"/>
          <w:szCs w:val="24"/>
        </w:rPr>
        <w:t xml:space="preserve"> paragrahvi 60 lõikest 4 jäetakse välja sõnad „või revisjonikomisjoni liikmete“;</w:t>
      </w:r>
    </w:p>
    <w:p w14:paraId="740C032B" w14:textId="77777777" w:rsidR="00FE7D8B" w:rsidRPr="005A2C05" w:rsidRDefault="00FE7D8B" w:rsidP="00FE7D8B">
      <w:pPr>
        <w:spacing w:after="0" w:line="240" w:lineRule="auto"/>
        <w:jc w:val="both"/>
        <w:rPr>
          <w:rFonts w:ascii="Times New Roman" w:hAnsi="Times New Roman" w:cs="Times New Roman"/>
          <w:bCs/>
          <w:sz w:val="24"/>
          <w:szCs w:val="24"/>
        </w:rPr>
      </w:pPr>
    </w:p>
    <w:p w14:paraId="0BE2909F" w14:textId="31EA0FB9" w:rsidR="00FE7D8B" w:rsidRPr="005A2C05" w:rsidRDefault="00FE7D8B" w:rsidP="00FE7D8B">
      <w:pPr>
        <w:spacing w:after="0" w:line="240" w:lineRule="auto"/>
        <w:jc w:val="both"/>
        <w:rPr>
          <w:rFonts w:ascii="Times New Roman" w:hAnsi="Times New Roman" w:cs="Times New Roman"/>
          <w:bCs/>
          <w:sz w:val="24"/>
          <w:szCs w:val="24"/>
        </w:rPr>
      </w:pPr>
      <w:r w:rsidRPr="005A2C05">
        <w:rPr>
          <w:rFonts w:ascii="Times New Roman" w:hAnsi="Times New Roman" w:cs="Times New Roman"/>
          <w:b/>
          <w:sz w:val="24"/>
          <w:szCs w:val="24"/>
        </w:rPr>
        <w:t>3</w:t>
      </w:r>
      <w:r w:rsidR="00C143DD">
        <w:rPr>
          <w:rFonts w:ascii="Times New Roman" w:hAnsi="Times New Roman" w:cs="Times New Roman"/>
          <w:b/>
          <w:sz w:val="24"/>
          <w:szCs w:val="24"/>
        </w:rPr>
        <w:t>1</w:t>
      </w:r>
      <w:r w:rsidRPr="005A2C05">
        <w:rPr>
          <w:rFonts w:ascii="Times New Roman" w:hAnsi="Times New Roman" w:cs="Times New Roman"/>
          <w:b/>
          <w:sz w:val="24"/>
          <w:szCs w:val="24"/>
        </w:rPr>
        <w:t>)</w:t>
      </w:r>
      <w:r w:rsidRPr="005A2C05">
        <w:rPr>
          <w:rFonts w:ascii="Times New Roman" w:hAnsi="Times New Roman" w:cs="Times New Roman"/>
          <w:bCs/>
          <w:sz w:val="24"/>
          <w:szCs w:val="24"/>
        </w:rPr>
        <w:t xml:space="preserve"> paragrahvi 68 lõike 1 punkt 8 muudetakse ja sõnastatakse järgmiselt:</w:t>
      </w:r>
    </w:p>
    <w:p w14:paraId="0DD2CAF4" w14:textId="77777777" w:rsidR="00FE7D8B" w:rsidRPr="005A2C05" w:rsidRDefault="00FE7D8B" w:rsidP="00FE7D8B">
      <w:pPr>
        <w:spacing w:after="0" w:line="240" w:lineRule="auto"/>
        <w:jc w:val="both"/>
        <w:rPr>
          <w:rFonts w:ascii="Times New Roman" w:hAnsi="Times New Roman" w:cs="Times New Roman"/>
          <w:bCs/>
          <w:sz w:val="24"/>
          <w:szCs w:val="24"/>
          <w:shd w:val="clear" w:color="auto" w:fill="FFFFFF"/>
        </w:rPr>
      </w:pPr>
      <w:r w:rsidRPr="005A2C05">
        <w:rPr>
          <w:rFonts w:ascii="Times New Roman" w:hAnsi="Times New Roman" w:cs="Times New Roman"/>
          <w:bCs/>
          <w:sz w:val="24"/>
          <w:szCs w:val="24"/>
          <w:bdr w:val="none" w:sz="0" w:space="0" w:color="auto" w:frame="1"/>
          <w:shd w:val="clear" w:color="auto" w:fill="FFFFFF"/>
        </w:rPr>
        <w:t>„</w:t>
      </w:r>
      <w:r w:rsidRPr="005A2C05">
        <w:rPr>
          <w:rFonts w:ascii="Times New Roman" w:hAnsi="Times New Roman" w:cs="Times New Roman"/>
          <w:bCs/>
          <w:sz w:val="24"/>
          <w:szCs w:val="24"/>
          <w:shd w:val="clear" w:color="auto" w:fill="FFFFFF"/>
        </w:rPr>
        <w:t>8) dokumendid krediidiasutuse juhtide ja siseauditi üksuse juhi kohta, mis kinnitavad nende isikute usaldusväärsust ja vastavust käesoleva seaduse nõuetele;”;</w:t>
      </w:r>
    </w:p>
    <w:p w14:paraId="6AC0A60A" w14:textId="77777777" w:rsidR="00FE7D8B" w:rsidRPr="005A2C05" w:rsidRDefault="00FE7D8B" w:rsidP="00FE7D8B">
      <w:pPr>
        <w:pStyle w:val="Normaallaadveeb"/>
        <w:shd w:val="clear" w:color="auto" w:fill="FFFFFF"/>
        <w:spacing w:before="0" w:beforeAutospacing="0" w:after="0" w:afterAutospacing="0"/>
        <w:jc w:val="both"/>
        <w:rPr>
          <w:bCs/>
          <w:lang w:val="et-EE"/>
        </w:rPr>
      </w:pPr>
    </w:p>
    <w:p w14:paraId="7BAEBEB2" w14:textId="2D994A7B" w:rsidR="00FE7D8B" w:rsidRPr="005A2C05" w:rsidRDefault="00FE7D8B" w:rsidP="00FE7D8B">
      <w:pPr>
        <w:pStyle w:val="Normaallaadveeb"/>
        <w:shd w:val="clear" w:color="auto" w:fill="FFFFFF"/>
        <w:spacing w:before="0" w:beforeAutospacing="0" w:after="0" w:afterAutospacing="0"/>
        <w:jc w:val="both"/>
        <w:rPr>
          <w:bCs/>
          <w:lang w:val="et-EE"/>
        </w:rPr>
      </w:pPr>
      <w:r w:rsidRPr="005A2C05">
        <w:rPr>
          <w:b/>
          <w:lang w:val="et-EE"/>
        </w:rPr>
        <w:t>3</w:t>
      </w:r>
      <w:r w:rsidR="00C143DD">
        <w:rPr>
          <w:b/>
          <w:lang w:val="et-EE"/>
        </w:rPr>
        <w:t>2</w:t>
      </w:r>
      <w:r w:rsidRPr="005A2C05">
        <w:rPr>
          <w:b/>
          <w:lang w:val="et-EE"/>
        </w:rPr>
        <w:t>)</w:t>
      </w:r>
      <w:r w:rsidRPr="005A2C05">
        <w:rPr>
          <w:bCs/>
          <w:lang w:val="et-EE"/>
        </w:rPr>
        <w:t xml:space="preserve"> paragrahvi 99 lõike 2 punkt 3 muudetakse ja sõnastatakse järgmiselt:</w:t>
      </w:r>
    </w:p>
    <w:p w14:paraId="79D6B689" w14:textId="77777777" w:rsidR="00FE7D8B" w:rsidRPr="005A2C05" w:rsidRDefault="00FE7D8B" w:rsidP="00FE7D8B">
      <w:pPr>
        <w:pStyle w:val="Normaallaadveeb"/>
        <w:shd w:val="clear" w:color="auto" w:fill="FFFFFF"/>
        <w:spacing w:before="0" w:beforeAutospacing="0" w:after="0" w:afterAutospacing="0"/>
        <w:jc w:val="both"/>
        <w:rPr>
          <w:bCs/>
          <w:lang w:val="et-EE"/>
        </w:rPr>
      </w:pPr>
      <w:r w:rsidRPr="005A2C05">
        <w:rPr>
          <w:bCs/>
          <w:bdr w:val="none" w:sz="0" w:space="0" w:color="auto" w:frame="1"/>
          <w:shd w:val="clear" w:color="auto" w:fill="FFFFFF"/>
          <w:lang w:val="et-EE"/>
        </w:rPr>
        <w:t>„</w:t>
      </w:r>
      <w:r w:rsidRPr="005A2C05">
        <w:rPr>
          <w:bCs/>
          <w:shd w:val="clear" w:color="auto" w:fill="FFFFFF"/>
          <w:lang w:val="et-EE"/>
        </w:rPr>
        <w:t>3) saada informatsiooni ning teha koostööd krediidiasutuse siseauditi üksusega.“;</w:t>
      </w:r>
    </w:p>
    <w:p w14:paraId="3D2599FC" w14:textId="77777777" w:rsidR="00FE7D8B" w:rsidRPr="005A2C05" w:rsidRDefault="00FE7D8B" w:rsidP="00FE7D8B">
      <w:pPr>
        <w:pStyle w:val="Loendilik"/>
        <w:spacing w:after="0" w:line="240" w:lineRule="auto"/>
        <w:ind w:left="0"/>
        <w:jc w:val="both"/>
        <w:rPr>
          <w:rFonts w:ascii="Times New Roman" w:hAnsi="Times New Roman" w:cs="Times New Roman"/>
          <w:bCs/>
          <w:sz w:val="24"/>
          <w:szCs w:val="24"/>
          <w:lang w:val="et-EE"/>
        </w:rPr>
      </w:pPr>
    </w:p>
    <w:p w14:paraId="669127E5" w14:textId="47763C02" w:rsidR="00FE7D8B" w:rsidRPr="005A2C05" w:rsidRDefault="00FE7D8B" w:rsidP="00FE7D8B">
      <w:pPr>
        <w:pStyle w:val="Loendilik"/>
        <w:spacing w:after="0" w:line="240" w:lineRule="auto"/>
        <w:ind w:left="0"/>
        <w:jc w:val="both"/>
        <w:rPr>
          <w:rFonts w:ascii="Times New Roman" w:hAnsi="Times New Roman" w:cs="Times New Roman"/>
          <w:bCs/>
          <w:sz w:val="24"/>
          <w:szCs w:val="24"/>
          <w:lang w:val="et-EE"/>
        </w:rPr>
      </w:pPr>
      <w:r w:rsidRPr="005A2C05">
        <w:rPr>
          <w:rFonts w:ascii="Times New Roman" w:hAnsi="Times New Roman" w:cs="Times New Roman"/>
          <w:b/>
          <w:sz w:val="24"/>
          <w:szCs w:val="24"/>
          <w:lang w:val="et-EE"/>
        </w:rPr>
        <w:t>3</w:t>
      </w:r>
      <w:r w:rsidR="00C143DD">
        <w:rPr>
          <w:rFonts w:ascii="Times New Roman" w:hAnsi="Times New Roman" w:cs="Times New Roman"/>
          <w:b/>
          <w:sz w:val="24"/>
          <w:szCs w:val="24"/>
          <w:lang w:val="et-EE"/>
        </w:rPr>
        <w:t>3</w:t>
      </w:r>
      <w:r w:rsidRPr="005A2C05">
        <w:rPr>
          <w:rFonts w:ascii="Times New Roman" w:hAnsi="Times New Roman" w:cs="Times New Roman"/>
          <w:b/>
          <w:sz w:val="24"/>
          <w:szCs w:val="24"/>
          <w:lang w:val="et-EE"/>
        </w:rPr>
        <w:t>)</w:t>
      </w:r>
      <w:r w:rsidRPr="005A2C05">
        <w:rPr>
          <w:rFonts w:ascii="Times New Roman" w:hAnsi="Times New Roman" w:cs="Times New Roman"/>
          <w:bCs/>
          <w:sz w:val="24"/>
          <w:szCs w:val="24"/>
          <w:lang w:val="et-EE"/>
        </w:rPr>
        <w:t xml:space="preserve"> paragrahvi 116 täiendatakse lõigetega 4 ja 5 järgmises sõnastuses:</w:t>
      </w:r>
    </w:p>
    <w:p w14:paraId="69B463BD" w14:textId="77777777" w:rsidR="00FE7D8B" w:rsidRPr="005A2C05" w:rsidRDefault="00FE7D8B" w:rsidP="00FE7D8B">
      <w:pPr>
        <w:tabs>
          <w:tab w:val="left" w:pos="284"/>
        </w:tabs>
        <w:spacing w:after="0" w:line="240" w:lineRule="auto"/>
        <w:jc w:val="both"/>
        <w:rPr>
          <w:rFonts w:ascii="Times New Roman" w:hAnsi="Times New Roman" w:cs="Times New Roman"/>
          <w:sz w:val="24"/>
          <w:szCs w:val="24"/>
        </w:rPr>
      </w:pPr>
      <w:r w:rsidRPr="005A2C05">
        <w:rPr>
          <w:rFonts w:ascii="Times New Roman" w:hAnsi="Times New Roman" w:cs="Times New Roman"/>
          <w:bCs/>
          <w:sz w:val="24"/>
          <w:szCs w:val="24"/>
        </w:rPr>
        <w:t>„(</w:t>
      </w:r>
      <w:r w:rsidRPr="005A2C05">
        <w:rPr>
          <w:rFonts w:ascii="Times New Roman" w:hAnsi="Times New Roman" w:cs="Times New Roman"/>
          <w:sz w:val="24"/>
          <w:szCs w:val="24"/>
        </w:rPr>
        <w:t>4) Lisaks käesoleva paragrahvi lõikes 1 sätestatule lõpetatakse ühistupank, kui ühistupangal on vähem kui 50 liiget ja liikmete arv ei ole kahe kuu jooksul suurenenud.</w:t>
      </w:r>
    </w:p>
    <w:p w14:paraId="48634AE9" w14:textId="77777777" w:rsidR="00FE7D8B" w:rsidRPr="005A2C05" w:rsidRDefault="00FE7D8B" w:rsidP="00FE7D8B">
      <w:pPr>
        <w:tabs>
          <w:tab w:val="left" w:pos="284"/>
        </w:tabs>
        <w:spacing w:after="0" w:line="240" w:lineRule="auto"/>
        <w:jc w:val="both"/>
        <w:rPr>
          <w:rFonts w:ascii="Times New Roman" w:hAnsi="Times New Roman" w:cs="Times New Roman"/>
          <w:sz w:val="24"/>
          <w:szCs w:val="24"/>
        </w:rPr>
      </w:pPr>
    </w:p>
    <w:p w14:paraId="243DB326" w14:textId="5079ED8D" w:rsidR="00FE7D8B" w:rsidRDefault="00FE7D8B" w:rsidP="00FE7D8B">
      <w:pPr>
        <w:tabs>
          <w:tab w:val="left" w:pos="284"/>
        </w:tabs>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lastRenderedPageBreak/>
        <w:t>(5) Finantsinspektsioonil õigus nõuda kohtu kaudu ühistupanga sundlõpetamist</w:t>
      </w:r>
      <w:r w:rsidR="00F36FC5">
        <w:rPr>
          <w:rFonts w:ascii="Times New Roman" w:hAnsi="Times New Roman" w:cs="Times New Roman"/>
          <w:sz w:val="24"/>
          <w:szCs w:val="24"/>
        </w:rPr>
        <w:t>, kui esinevad käesoleva paragrahvi lõikes 4 nimetatud tingimused ning ühistupanka ei ole vabatahtlikult kuue kuu jooksul lõpetatud alates vastavate tingimuste saabumisest.“</w:t>
      </w:r>
      <w:r w:rsidR="008069B8">
        <w:rPr>
          <w:rFonts w:ascii="Times New Roman" w:hAnsi="Times New Roman" w:cs="Times New Roman"/>
          <w:sz w:val="24"/>
          <w:szCs w:val="24"/>
        </w:rPr>
        <w:t xml:space="preserve">; </w:t>
      </w:r>
    </w:p>
    <w:p w14:paraId="08ED3506" w14:textId="77777777" w:rsidR="008069B8" w:rsidRDefault="008069B8" w:rsidP="00FE7D8B">
      <w:pPr>
        <w:tabs>
          <w:tab w:val="left" w:pos="284"/>
        </w:tabs>
        <w:spacing w:after="0" w:line="240" w:lineRule="auto"/>
        <w:jc w:val="both"/>
        <w:rPr>
          <w:rFonts w:ascii="Times New Roman" w:hAnsi="Times New Roman" w:cs="Times New Roman"/>
          <w:sz w:val="24"/>
          <w:szCs w:val="24"/>
        </w:rPr>
      </w:pPr>
    </w:p>
    <w:p w14:paraId="1EF8CA0E" w14:textId="411AE3CA" w:rsidR="008069B8" w:rsidRDefault="00C143DD" w:rsidP="00FE7D8B">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34</w:t>
      </w:r>
      <w:r w:rsidR="008069B8">
        <w:rPr>
          <w:rFonts w:ascii="Times New Roman" w:hAnsi="Times New Roman" w:cs="Times New Roman"/>
          <w:b/>
          <w:bCs/>
          <w:sz w:val="24"/>
          <w:szCs w:val="24"/>
        </w:rPr>
        <w:t xml:space="preserve">) </w:t>
      </w:r>
      <w:r w:rsidR="008069B8">
        <w:rPr>
          <w:rFonts w:ascii="Times New Roman" w:hAnsi="Times New Roman" w:cs="Times New Roman"/>
          <w:sz w:val="24"/>
          <w:szCs w:val="24"/>
        </w:rPr>
        <w:t>seadust täiendatakse §-ga 141</w:t>
      </w:r>
      <w:r w:rsidR="008069B8">
        <w:rPr>
          <w:rFonts w:ascii="Times New Roman" w:hAnsi="Times New Roman" w:cs="Times New Roman"/>
          <w:sz w:val="24"/>
          <w:szCs w:val="24"/>
          <w:vertAlign w:val="superscript"/>
        </w:rPr>
        <w:t>18</w:t>
      </w:r>
      <w:r w:rsidR="008069B8">
        <w:rPr>
          <w:rFonts w:ascii="Times New Roman" w:hAnsi="Times New Roman" w:cs="Times New Roman"/>
          <w:sz w:val="24"/>
          <w:szCs w:val="24"/>
        </w:rPr>
        <w:t xml:space="preserve"> järgmises sõnastuses: </w:t>
      </w:r>
    </w:p>
    <w:p w14:paraId="32607B96" w14:textId="78A5DBC1" w:rsidR="008069B8" w:rsidRDefault="008069B8" w:rsidP="00FE7D8B">
      <w:pPr>
        <w:tabs>
          <w:tab w:val="left" w:pos="284"/>
        </w:tabs>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w:t>
      </w:r>
      <w:r>
        <w:rPr>
          <w:rFonts w:ascii="Times New Roman" w:hAnsi="Times New Roman" w:cs="Times New Roman"/>
          <w:b/>
          <w:bCs/>
          <w:sz w:val="24"/>
          <w:szCs w:val="24"/>
        </w:rPr>
        <w:t>141</w:t>
      </w:r>
      <w:r>
        <w:rPr>
          <w:rFonts w:ascii="Times New Roman" w:hAnsi="Times New Roman" w:cs="Times New Roman"/>
          <w:b/>
          <w:bCs/>
          <w:sz w:val="24"/>
          <w:szCs w:val="24"/>
          <w:vertAlign w:val="superscript"/>
        </w:rPr>
        <w:t>18</w:t>
      </w:r>
      <w:r>
        <w:rPr>
          <w:rFonts w:ascii="Times New Roman" w:hAnsi="Times New Roman" w:cs="Times New Roman"/>
          <w:b/>
          <w:bCs/>
          <w:sz w:val="24"/>
          <w:szCs w:val="24"/>
        </w:rPr>
        <w:t xml:space="preserve">. Paragrahvi 41 kehtivus </w:t>
      </w:r>
    </w:p>
    <w:p w14:paraId="45C1F2E6" w14:textId="48CB35E1" w:rsidR="008069B8" w:rsidRPr="008069B8" w:rsidRDefault="008069B8" w:rsidP="00FE7D8B">
      <w:pPr>
        <w:tabs>
          <w:tab w:val="left" w:pos="284"/>
        </w:tabs>
        <w:spacing w:after="0" w:line="240" w:lineRule="auto"/>
        <w:jc w:val="both"/>
        <w:rPr>
          <w:rFonts w:ascii="Times New Roman" w:hAnsi="Times New Roman" w:cs="Times New Roman"/>
          <w:color w:val="202020"/>
          <w:sz w:val="24"/>
          <w:szCs w:val="24"/>
        </w:rPr>
      </w:pPr>
      <w:r>
        <w:rPr>
          <w:rFonts w:ascii="Times New Roman" w:hAnsi="Times New Roman" w:cs="Times New Roman"/>
          <w:sz w:val="24"/>
          <w:szCs w:val="24"/>
        </w:rPr>
        <w:t>Käesoleva seaduse § 41 kehtib 2028. a</w:t>
      </w:r>
      <w:r w:rsidR="00411B8E">
        <w:rPr>
          <w:rFonts w:ascii="Times New Roman" w:hAnsi="Times New Roman" w:cs="Times New Roman"/>
          <w:sz w:val="24"/>
          <w:szCs w:val="24"/>
        </w:rPr>
        <w:t xml:space="preserve">asta 31. detsembrini.“. </w:t>
      </w:r>
    </w:p>
    <w:p w14:paraId="6E0E7EDC" w14:textId="77777777" w:rsidR="00FE7D8B" w:rsidRPr="005A2C05" w:rsidRDefault="00FE7D8B" w:rsidP="00FE7D8B">
      <w:pPr>
        <w:spacing w:after="0" w:line="240" w:lineRule="auto"/>
        <w:jc w:val="both"/>
        <w:rPr>
          <w:rFonts w:ascii="Times New Roman" w:hAnsi="Times New Roman" w:cs="Times New Roman"/>
          <w:b/>
          <w:sz w:val="24"/>
          <w:szCs w:val="24"/>
        </w:rPr>
      </w:pPr>
    </w:p>
    <w:p w14:paraId="3D25B7C1" w14:textId="77777777" w:rsidR="00FE7D8B" w:rsidRPr="005A2C05" w:rsidRDefault="00FE7D8B" w:rsidP="00FE7D8B">
      <w:pPr>
        <w:spacing w:after="0" w:line="240" w:lineRule="auto"/>
        <w:jc w:val="both"/>
        <w:rPr>
          <w:rFonts w:ascii="Times New Roman" w:hAnsi="Times New Roman" w:cs="Times New Roman"/>
          <w:b/>
          <w:sz w:val="24"/>
          <w:szCs w:val="24"/>
        </w:rPr>
      </w:pPr>
    </w:p>
    <w:p w14:paraId="6B074E70" w14:textId="77777777" w:rsidR="00FE7D8B" w:rsidRPr="005A2C05" w:rsidRDefault="00FE7D8B" w:rsidP="00FE7D8B">
      <w:pPr>
        <w:spacing w:after="0" w:line="240" w:lineRule="auto"/>
        <w:jc w:val="both"/>
        <w:rPr>
          <w:rFonts w:ascii="Times New Roman" w:hAnsi="Times New Roman" w:cs="Times New Roman"/>
          <w:b/>
          <w:sz w:val="24"/>
          <w:szCs w:val="24"/>
        </w:rPr>
      </w:pPr>
      <w:r w:rsidRPr="005A2C05">
        <w:rPr>
          <w:rFonts w:ascii="Times New Roman" w:hAnsi="Times New Roman" w:cs="Times New Roman"/>
          <w:b/>
          <w:sz w:val="24"/>
          <w:szCs w:val="24"/>
        </w:rPr>
        <w:t>§ 4. Makseasutuste ja e-raha asutuste seaduse muutmine</w:t>
      </w:r>
    </w:p>
    <w:p w14:paraId="12590B09" w14:textId="77777777" w:rsidR="00FE7D8B" w:rsidRPr="005A2C05" w:rsidRDefault="00FE7D8B" w:rsidP="00FE7D8B">
      <w:pPr>
        <w:spacing w:after="0" w:line="240" w:lineRule="auto"/>
        <w:jc w:val="both"/>
        <w:rPr>
          <w:rFonts w:ascii="Times New Roman" w:hAnsi="Times New Roman" w:cs="Times New Roman"/>
          <w:b/>
          <w:sz w:val="24"/>
          <w:szCs w:val="24"/>
        </w:rPr>
      </w:pPr>
    </w:p>
    <w:p w14:paraId="7D0924EB" w14:textId="47992EBA"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 xml:space="preserve">Makseasutuste ja e-raha asutuste </w:t>
      </w:r>
      <w:r w:rsidR="00F36FC5">
        <w:rPr>
          <w:rFonts w:ascii="Times New Roman" w:hAnsi="Times New Roman" w:cs="Times New Roman"/>
          <w:sz w:val="24"/>
          <w:szCs w:val="24"/>
        </w:rPr>
        <w:t>seaduses tehakse järgmised muudatused:</w:t>
      </w:r>
    </w:p>
    <w:p w14:paraId="62DA449A" w14:textId="77777777" w:rsidR="00FE7D8B" w:rsidRDefault="00FE7D8B" w:rsidP="00FE7D8B">
      <w:pPr>
        <w:spacing w:after="0" w:line="240" w:lineRule="auto"/>
        <w:jc w:val="both"/>
        <w:rPr>
          <w:rFonts w:ascii="Times New Roman" w:hAnsi="Times New Roman" w:cs="Times New Roman"/>
          <w:sz w:val="24"/>
          <w:szCs w:val="24"/>
        </w:rPr>
      </w:pPr>
    </w:p>
    <w:p w14:paraId="3CBFCA06" w14:textId="0A540EB5" w:rsidR="00F36FC5" w:rsidRPr="00F36FC5" w:rsidRDefault="00F36FC5" w:rsidP="00FE7D8B">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1) </w:t>
      </w:r>
      <w:commentRangeStart w:id="31"/>
      <w:r>
        <w:rPr>
          <w:rFonts w:ascii="Times New Roman" w:hAnsi="Times New Roman" w:cs="Times New Roman"/>
          <w:sz w:val="24"/>
          <w:szCs w:val="24"/>
        </w:rPr>
        <w:t xml:space="preserve">paragrahvi 27 </w:t>
      </w:r>
      <w:commentRangeEnd w:id="31"/>
      <w:r w:rsidR="002608E8">
        <w:rPr>
          <w:rStyle w:val="Kommentaariviide"/>
          <w:kern w:val="0"/>
          <w14:ligatures w14:val="none"/>
        </w:rPr>
        <w:commentReference w:id="31"/>
      </w:r>
      <w:r>
        <w:rPr>
          <w:rFonts w:ascii="Times New Roman" w:hAnsi="Times New Roman" w:cs="Times New Roman"/>
          <w:sz w:val="24"/>
          <w:szCs w:val="24"/>
        </w:rPr>
        <w:t xml:space="preserve">lõige 1 muudetakse ja sõnastatakse järgmiselt: </w:t>
      </w:r>
    </w:p>
    <w:p w14:paraId="6A86C440" w14:textId="2169A75F" w:rsidR="00FE7D8B" w:rsidRDefault="00FE7D8B" w:rsidP="00FE7D8B">
      <w:pPr>
        <w:spacing w:after="0" w:line="240" w:lineRule="auto"/>
        <w:jc w:val="both"/>
        <w:rPr>
          <w:rFonts w:ascii="Times New Roman" w:hAnsi="Times New Roman" w:cs="Times New Roman"/>
          <w:sz w:val="24"/>
          <w:szCs w:val="24"/>
        </w:rPr>
      </w:pPr>
      <w:bookmarkStart w:id="32" w:name="para28lg4"/>
      <w:r w:rsidRPr="005A2C05">
        <w:rPr>
          <w:rFonts w:ascii="Times New Roman" w:hAnsi="Times New Roman" w:cs="Times New Roman"/>
          <w:sz w:val="24"/>
          <w:szCs w:val="24"/>
        </w:rPr>
        <w:t>„</w:t>
      </w:r>
      <w:bookmarkEnd w:id="32"/>
      <w:r w:rsidRPr="005A2C05">
        <w:rPr>
          <w:rFonts w:ascii="Times New Roman" w:hAnsi="Times New Roman" w:cs="Times New Roman"/>
          <w:sz w:val="24"/>
          <w:szCs w:val="24"/>
        </w:rPr>
        <w:t>(1) Oluline osalus käesoleva seaduse tähenduses on otsene või kaudne osalus makseasutuse või e-raha asutuse aktsia- või osakapitalis, mis on vähemalt 10 protsenti äriühingu aktsia- või osakapitalist, seda väljendavatest kõigist õigustest või kõigist häältest äriühingus või hoiu-laenuühistu puhul liikme osamaksust või mis võimaldab olulise mõju teostamist äriühingu juhtorganite üle.</w:t>
      </w:r>
      <w:r w:rsidR="00F36FC5">
        <w:rPr>
          <w:rFonts w:ascii="Times New Roman" w:hAnsi="Times New Roman" w:cs="Times New Roman"/>
          <w:sz w:val="24"/>
          <w:szCs w:val="24"/>
        </w:rPr>
        <w:t xml:space="preserve">“; </w:t>
      </w:r>
    </w:p>
    <w:p w14:paraId="48E9DB30" w14:textId="77777777" w:rsidR="00F36FC5" w:rsidRDefault="00F36FC5" w:rsidP="00FE7D8B">
      <w:pPr>
        <w:spacing w:after="0" w:line="240" w:lineRule="auto"/>
        <w:jc w:val="both"/>
        <w:rPr>
          <w:rFonts w:ascii="Times New Roman" w:hAnsi="Times New Roman" w:cs="Times New Roman"/>
          <w:sz w:val="24"/>
          <w:szCs w:val="24"/>
        </w:rPr>
      </w:pPr>
    </w:p>
    <w:p w14:paraId="39330619" w14:textId="49B62492" w:rsidR="00F36FC5" w:rsidRDefault="00F36FC5" w:rsidP="00FE7D8B">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2) </w:t>
      </w:r>
      <w:r>
        <w:rPr>
          <w:rFonts w:ascii="Times New Roman" w:hAnsi="Times New Roman" w:cs="Times New Roman"/>
          <w:sz w:val="24"/>
          <w:szCs w:val="24"/>
        </w:rPr>
        <w:t xml:space="preserve">seadust täiendatakse §-ga 133 järgmises sõnastuses: </w:t>
      </w:r>
    </w:p>
    <w:p w14:paraId="5251E72B" w14:textId="436AF5CA" w:rsidR="00F36FC5" w:rsidRDefault="00F36FC5" w:rsidP="00FE7D8B">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w:t>
      </w:r>
      <w:r>
        <w:rPr>
          <w:rFonts w:ascii="Times New Roman" w:hAnsi="Times New Roman" w:cs="Times New Roman"/>
          <w:b/>
          <w:bCs/>
          <w:sz w:val="24"/>
          <w:szCs w:val="24"/>
        </w:rPr>
        <w:t xml:space="preserve">§ 133. Paragrahvi 37 lõike 1 kehtivus </w:t>
      </w:r>
    </w:p>
    <w:p w14:paraId="11743989" w14:textId="5D8B19BC" w:rsidR="00F36FC5" w:rsidRDefault="00F36FC5" w:rsidP="00FE7D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Käesoleva seaduse § 37 lõike 1 2025. aasta 1. jaanuaril jõustuv redaktsioon kehtib kuni 2028. aasta 31. detsembrini. </w:t>
      </w:r>
    </w:p>
    <w:p w14:paraId="5BAB3253" w14:textId="2A381FF6" w:rsidR="00F36FC5" w:rsidRPr="00F36FC5" w:rsidRDefault="00F36FC5" w:rsidP="00FE7D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Käesoleva seaduse § 37 lõike 1 kuni 2024. aasta 31. detsembrini kehtinud redaktsioon jätkab kehtivust 2029. aasta 1. jaanuarist.“.</w:t>
      </w:r>
    </w:p>
    <w:p w14:paraId="27783E66" w14:textId="77777777" w:rsidR="00FE7D8B" w:rsidRDefault="00FE7D8B" w:rsidP="00FE7D8B">
      <w:pPr>
        <w:spacing w:after="0" w:line="240" w:lineRule="auto"/>
        <w:jc w:val="both"/>
        <w:rPr>
          <w:rFonts w:ascii="Times New Roman" w:hAnsi="Times New Roman" w:cs="Times New Roman"/>
          <w:sz w:val="24"/>
          <w:szCs w:val="24"/>
        </w:rPr>
      </w:pPr>
    </w:p>
    <w:p w14:paraId="4AFE89CC" w14:textId="77777777" w:rsidR="00FE7D8B" w:rsidRPr="005A2C05" w:rsidRDefault="00FE7D8B" w:rsidP="00FE7D8B">
      <w:pPr>
        <w:spacing w:after="0" w:line="240" w:lineRule="auto"/>
        <w:jc w:val="both"/>
        <w:rPr>
          <w:rFonts w:ascii="Times New Roman" w:hAnsi="Times New Roman" w:cs="Times New Roman"/>
          <w:sz w:val="24"/>
          <w:szCs w:val="24"/>
        </w:rPr>
      </w:pPr>
    </w:p>
    <w:p w14:paraId="21F94089" w14:textId="77777777" w:rsidR="00FE7D8B" w:rsidRDefault="00FE7D8B" w:rsidP="00FE7D8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5. Rahapesu ja terrorismi rahastamise tõkestamise seaduse muutmine </w:t>
      </w:r>
    </w:p>
    <w:p w14:paraId="722D910C" w14:textId="77777777" w:rsidR="00FE7D8B" w:rsidRDefault="00FE7D8B" w:rsidP="00FE7D8B">
      <w:pPr>
        <w:spacing w:after="0" w:line="240" w:lineRule="auto"/>
        <w:jc w:val="both"/>
        <w:rPr>
          <w:rFonts w:ascii="Times New Roman" w:hAnsi="Times New Roman" w:cs="Times New Roman"/>
          <w:b/>
          <w:sz w:val="24"/>
          <w:szCs w:val="24"/>
        </w:rPr>
      </w:pPr>
    </w:p>
    <w:p w14:paraId="59226BEC" w14:textId="38BB6138" w:rsidR="00FE7D8B" w:rsidRDefault="00FE7D8B" w:rsidP="00FE7D8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Rahapesu ja terrorismi rahastamise tõkestamise </w:t>
      </w:r>
      <w:r w:rsidR="00F36FC5">
        <w:rPr>
          <w:rFonts w:ascii="Times New Roman" w:hAnsi="Times New Roman" w:cs="Times New Roman"/>
          <w:bCs/>
          <w:sz w:val="24"/>
          <w:szCs w:val="24"/>
        </w:rPr>
        <w:t xml:space="preserve">seaduses tehakse järgmised muudatused: </w:t>
      </w:r>
    </w:p>
    <w:p w14:paraId="56EFCBF2" w14:textId="77777777" w:rsidR="00F36FC5" w:rsidRDefault="00F36FC5" w:rsidP="00FE7D8B">
      <w:pPr>
        <w:spacing w:after="0" w:line="240" w:lineRule="auto"/>
        <w:jc w:val="both"/>
        <w:rPr>
          <w:rFonts w:ascii="Times New Roman" w:hAnsi="Times New Roman" w:cs="Times New Roman"/>
          <w:bCs/>
          <w:sz w:val="24"/>
          <w:szCs w:val="24"/>
        </w:rPr>
      </w:pPr>
    </w:p>
    <w:p w14:paraId="18933299" w14:textId="021601D8" w:rsidR="00FE7D8B" w:rsidRPr="00F36FC5" w:rsidRDefault="00F36FC5" w:rsidP="00FE7D8B">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1) </w:t>
      </w:r>
      <w:r>
        <w:rPr>
          <w:rFonts w:ascii="Times New Roman" w:hAnsi="Times New Roman" w:cs="Times New Roman"/>
          <w:bCs/>
          <w:sz w:val="24"/>
          <w:szCs w:val="24"/>
        </w:rPr>
        <w:t>paragrahvi 72 täiendatakse lõikega 2</w:t>
      </w:r>
      <w:r>
        <w:rPr>
          <w:rFonts w:ascii="Times New Roman" w:hAnsi="Times New Roman" w:cs="Times New Roman"/>
          <w:bCs/>
          <w:sz w:val="24"/>
          <w:szCs w:val="24"/>
          <w:vertAlign w:val="superscript"/>
        </w:rPr>
        <w:t>1</w:t>
      </w:r>
      <w:r>
        <w:rPr>
          <w:rFonts w:ascii="Times New Roman" w:hAnsi="Times New Roman" w:cs="Times New Roman"/>
          <w:bCs/>
          <w:sz w:val="24"/>
          <w:szCs w:val="24"/>
        </w:rPr>
        <w:t xml:space="preserve"> järgmises sõnastuses:</w:t>
      </w:r>
    </w:p>
    <w:p w14:paraId="0B55B04F" w14:textId="2A544E31" w:rsidR="00FE7D8B" w:rsidRDefault="00FE7D8B" w:rsidP="00FE7D8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bCs/>
          <w:sz w:val="24"/>
          <w:szCs w:val="24"/>
          <w:vertAlign w:val="superscript"/>
        </w:rPr>
        <w:t>1</w:t>
      </w:r>
      <w:r>
        <w:rPr>
          <w:rFonts w:ascii="Times New Roman" w:hAnsi="Times New Roman" w:cs="Times New Roman"/>
          <w:bCs/>
          <w:sz w:val="24"/>
          <w:szCs w:val="24"/>
        </w:rPr>
        <w:t>) Hoiu-laenuühistu juhtide sobivuse hindamisel peab Rahapesu Andmebüroo arvestama hoiu-laenuühistu seaduse §-s 36 sätestatuga.“</w:t>
      </w:r>
      <w:r w:rsidR="00F36FC5">
        <w:rPr>
          <w:rFonts w:ascii="Times New Roman" w:hAnsi="Times New Roman" w:cs="Times New Roman"/>
          <w:bCs/>
          <w:sz w:val="24"/>
          <w:szCs w:val="24"/>
        </w:rPr>
        <w:t xml:space="preserve">; </w:t>
      </w:r>
    </w:p>
    <w:p w14:paraId="18F65961" w14:textId="77777777" w:rsidR="00F36FC5" w:rsidRDefault="00F36FC5" w:rsidP="00FE7D8B">
      <w:pPr>
        <w:spacing w:after="0" w:line="240" w:lineRule="auto"/>
        <w:jc w:val="both"/>
        <w:rPr>
          <w:rFonts w:ascii="Times New Roman" w:hAnsi="Times New Roman" w:cs="Times New Roman"/>
          <w:bCs/>
          <w:sz w:val="24"/>
          <w:szCs w:val="24"/>
        </w:rPr>
      </w:pPr>
    </w:p>
    <w:p w14:paraId="5FF06152" w14:textId="4FE73D10" w:rsidR="00F36FC5" w:rsidRDefault="00F36FC5" w:rsidP="00FE7D8B">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2) </w:t>
      </w:r>
      <w:r>
        <w:rPr>
          <w:rFonts w:ascii="Times New Roman" w:hAnsi="Times New Roman" w:cs="Times New Roman"/>
          <w:bCs/>
          <w:sz w:val="24"/>
          <w:szCs w:val="24"/>
        </w:rPr>
        <w:t>seadust täiendatakse §-ga 118</w:t>
      </w:r>
      <w:r>
        <w:rPr>
          <w:rFonts w:ascii="Times New Roman" w:hAnsi="Times New Roman" w:cs="Times New Roman"/>
          <w:bCs/>
          <w:sz w:val="24"/>
          <w:szCs w:val="24"/>
          <w:vertAlign w:val="superscript"/>
        </w:rPr>
        <w:t>6</w:t>
      </w:r>
      <w:r>
        <w:rPr>
          <w:rFonts w:ascii="Times New Roman" w:hAnsi="Times New Roman" w:cs="Times New Roman"/>
          <w:bCs/>
          <w:sz w:val="24"/>
          <w:szCs w:val="24"/>
        </w:rPr>
        <w:t xml:space="preserve"> järgmises sõnastuses: </w:t>
      </w:r>
    </w:p>
    <w:p w14:paraId="2D39ADEE" w14:textId="08E514E9" w:rsidR="00F36FC5" w:rsidRDefault="00F36FC5" w:rsidP="00FE7D8B">
      <w:pPr>
        <w:spacing w:after="0" w:line="240" w:lineRule="auto"/>
        <w:jc w:val="both"/>
        <w:rPr>
          <w:rFonts w:ascii="Times New Roman" w:hAnsi="Times New Roman" w:cs="Times New Roman"/>
          <w:b/>
          <w:sz w:val="24"/>
          <w:szCs w:val="24"/>
        </w:rPr>
      </w:pPr>
      <w:r>
        <w:rPr>
          <w:rFonts w:ascii="Times New Roman" w:hAnsi="Times New Roman" w:cs="Times New Roman"/>
          <w:bCs/>
          <w:sz w:val="24"/>
          <w:szCs w:val="24"/>
        </w:rPr>
        <w:t>,,</w:t>
      </w:r>
      <w:r>
        <w:rPr>
          <w:rFonts w:ascii="Times New Roman" w:hAnsi="Times New Roman" w:cs="Times New Roman"/>
          <w:b/>
          <w:sz w:val="24"/>
          <w:szCs w:val="24"/>
        </w:rPr>
        <w:t>§ 118</w:t>
      </w:r>
      <w:r>
        <w:rPr>
          <w:rFonts w:ascii="Times New Roman" w:hAnsi="Times New Roman" w:cs="Times New Roman"/>
          <w:b/>
          <w:sz w:val="24"/>
          <w:szCs w:val="24"/>
          <w:vertAlign w:val="superscript"/>
        </w:rPr>
        <w:t>6</w:t>
      </w:r>
      <w:r>
        <w:rPr>
          <w:rFonts w:ascii="Times New Roman" w:hAnsi="Times New Roman" w:cs="Times New Roman"/>
          <w:b/>
          <w:sz w:val="24"/>
          <w:szCs w:val="24"/>
        </w:rPr>
        <w:t>. Paragrahvi 72 lõike 2</w:t>
      </w:r>
      <w:r>
        <w:rPr>
          <w:rFonts w:ascii="Times New Roman" w:hAnsi="Times New Roman" w:cs="Times New Roman"/>
          <w:b/>
          <w:sz w:val="24"/>
          <w:szCs w:val="24"/>
          <w:vertAlign w:val="superscript"/>
        </w:rPr>
        <w:t>1</w:t>
      </w:r>
      <w:r>
        <w:rPr>
          <w:rFonts w:ascii="Times New Roman" w:hAnsi="Times New Roman" w:cs="Times New Roman"/>
          <w:b/>
          <w:sz w:val="24"/>
          <w:szCs w:val="24"/>
        </w:rPr>
        <w:t xml:space="preserve"> kehtivus </w:t>
      </w:r>
    </w:p>
    <w:p w14:paraId="13B4D979" w14:textId="65D04D34" w:rsidR="00F36FC5" w:rsidRPr="00F36FC5" w:rsidRDefault="00F36FC5" w:rsidP="00FE7D8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Käesoleva seaduse § 72 lõige 2</w:t>
      </w:r>
      <w:r>
        <w:rPr>
          <w:rFonts w:ascii="Times New Roman" w:hAnsi="Times New Roman" w:cs="Times New Roman"/>
          <w:bCs/>
          <w:sz w:val="24"/>
          <w:szCs w:val="24"/>
          <w:vertAlign w:val="superscript"/>
        </w:rPr>
        <w:t>1</w:t>
      </w:r>
      <w:r>
        <w:rPr>
          <w:rFonts w:ascii="Times New Roman" w:hAnsi="Times New Roman" w:cs="Times New Roman"/>
          <w:bCs/>
          <w:sz w:val="24"/>
          <w:szCs w:val="24"/>
        </w:rPr>
        <w:t xml:space="preserve"> kehtib kuni 2028. aasta 31. detsembrini.“.</w:t>
      </w:r>
    </w:p>
    <w:p w14:paraId="2034C00D" w14:textId="77777777" w:rsidR="0019075B" w:rsidRDefault="0019075B" w:rsidP="00FE7D8B">
      <w:pPr>
        <w:spacing w:after="0" w:line="240" w:lineRule="auto"/>
        <w:jc w:val="both"/>
        <w:rPr>
          <w:rFonts w:ascii="Times New Roman" w:hAnsi="Times New Roman" w:cs="Times New Roman"/>
          <w:bCs/>
          <w:sz w:val="24"/>
          <w:szCs w:val="24"/>
        </w:rPr>
      </w:pPr>
    </w:p>
    <w:p w14:paraId="6CDF9078" w14:textId="77777777" w:rsidR="00A93168" w:rsidRPr="002B387E" w:rsidRDefault="00A93168" w:rsidP="00FE7D8B">
      <w:pPr>
        <w:spacing w:after="0" w:line="240" w:lineRule="auto"/>
        <w:jc w:val="both"/>
        <w:rPr>
          <w:rFonts w:ascii="Times New Roman" w:hAnsi="Times New Roman" w:cs="Times New Roman"/>
          <w:bCs/>
          <w:sz w:val="24"/>
          <w:szCs w:val="24"/>
        </w:rPr>
      </w:pPr>
    </w:p>
    <w:p w14:paraId="715985B6" w14:textId="77777777" w:rsidR="00FE7D8B" w:rsidRPr="005A2C05" w:rsidRDefault="00FE7D8B" w:rsidP="00FE7D8B">
      <w:pPr>
        <w:spacing w:after="0" w:line="240" w:lineRule="auto"/>
        <w:jc w:val="both"/>
        <w:rPr>
          <w:rFonts w:ascii="Times New Roman" w:hAnsi="Times New Roman" w:cs="Times New Roman"/>
          <w:b/>
          <w:sz w:val="24"/>
          <w:szCs w:val="24"/>
        </w:rPr>
      </w:pPr>
      <w:r w:rsidRPr="005A2C05">
        <w:rPr>
          <w:rFonts w:ascii="Times New Roman" w:hAnsi="Times New Roman" w:cs="Times New Roman"/>
          <w:b/>
          <w:sz w:val="24"/>
          <w:szCs w:val="24"/>
        </w:rPr>
        <w:t xml:space="preserve">§ </w:t>
      </w:r>
      <w:r>
        <w:rPr>
          <w:rFonts w:ascii="Times New Roman" w:hAnsi="Times New Roman" w:cs="Times New Roman"/>
          <w:b/>
          <w:sz w:val="24"/>
          <w:szCs w:val="24"/>
        </w:rPr>
        <w:t>6</w:t>
      </w:r>
      <w:r w:rsidRPr="005A2C05">
        <w:rPr>
          <w:rFonts w:ascii="Times New Roman" w:hAnsi="Times New Roman" w:cs="Times New Roman"/>
          <w:b/>
          <w:sz w:val="24"/>
          <w:szCs w:val="24"/>
        </w:rPr>
        <w:t>. Reklaamiseaduse muutmine</w:t>
      </w:r>
    </w:p>
    <w:p w14:paraId="126B8E1B" w14:textId="77777777" w:rsidR="00FE7D8B" w:rsidRPr="005A2C05" w:rsidRDefault="00FE7D8B" w:rsidP="00FE7D8B">
      <w:pPr>
        <w:spacing w:after="0" w:line="240" w:lineRule="auto"/>
        <w:jc w:val="both"/>
        <w:rPr>
          <w:rFonts w:ascii="Times New Roman" w:hAnsi="Times New Roman" w:cs="Times New Roman"/>
          <w:sz w:val="24"/>
          <w:szCs w:val="24"/>
        </w:rPr>
      </w:pPr>
    </w:p>
    <w:p w14:paraId="4337665E" w14:textId="53606A26" w:rsidR="00FE7D8B" w:rsidRPr="005A2C05" w:rsidRDefault="00FE7D8B" w:rsidP="00FE7D8B">
      <w:pPr>
        <w:spacing w:after="0" w:line="240" w:lineRule="auto"/>
        <w:jc w:val="both"/>
        <w:rPr>
          <w:rFonts w:ascii="Times New Roman" w:hAnsi="Times New Roman" w:cs="Times New Roman"/>
          <w:sz w:val="24"/>
          <w:szCs w:val="24"/>
        </w:rPr>
      </w:pPr>
      <w:r w:rsidRPr="005A2C05">
        <w:rPr>
          <w:rFonts w:ascii="Times New Roman" w:hAnsi="Times New Roman" w:cs="Times New Roman"/>
          <w:sz w:val="24"/>
          <w:szCs w:val="24"/>
        </w:rPr>
        <w:t>Reklaamiseaduse</w:t>
      </w:r>
      <w:r w:rsidR="00F36FC5">
        <w:rPr>
          <w:rFonts w:ascii="Times New Roman" w:hAnsi="Times New Roman" w:cs="Times New Roman"/>
          <w:sz w:val="24"/>
          <w:szCs w:val="24"/>
        </w:rPr>
        <w:t>s tehakse järgmised muudatused:</w:t>
      </w:r>
    </w:p>
    <w:p w14:paraId="3F5F05B5" w14:textId="77777777" w:rsidR="00FE7D8B" w:rsidRDefault="00FE7D8B" w:rsidP="00FE7D8B">
      <w:pPr>
        <w:spacing w:after="0" w:line="240" w:lineRule="auto"/>
        <w:jc w:val="both"/>
        <w:rPr>
          <w:rFonts w:ascii="Times New Roman" w:hAnsi="Times New Roman" w:cs="Times New Roman"/>
          <w:sz w:val="24"/>
          <w:szCs w:val="24"/>
        </w:rPr>
      </w:pPr>
    </w:p>
    <w:p w14:paraId="2E829F50" w14:textId="40D0792F" w:rsidR="00F36FC5" w:rsidRPr="00F36FC5" w:rsidRDefault="00F36FC5" w:rsidP="00FE7D8B">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1) </w:t>
      </w:r>
      <w:r>
        <w:rPr>
          <w:rFonts w:ascii="Times New Roman" w:hAnsi="Times New Roman" w:cs="Times New Roman"/>
          <w:sz w:val="24"/>
          <w:szCs w:val="24"/>
        </w:rPr>
        <w:t>paragrahvi 29 täiendatakse lõikega 3</w:t>
      </w:r>
      <w:r>
        <w:rPr>
          <w:rFonts w:ascii="Times New Roman" w:hAnsi="Times New Roman" w:cs="Times New Roman"/>
          <w:sz w:val="24"/>
          <w:szCs w:val="24"/>
          <w:vertAlign w:val="superscript"/>
        </w:rPr>
        <w:t>7</w:t>
      </w:r>
      <w:r>
        <w:rPr>
          <w:rFonts w:ascii="Times New Roman" w:hAnsi="Times New Roman" w:cs="Times New Roman"/>
          <w:sz w:val="24"/>
          <w:szCs w:val="24"/>
        </w:rPr>
        <w:t xml:space="preserve"> järgmises sõnastuses:</w:t>
      </w:r>
    </w:p>
    <w:p w14:paraId="7072D6D4" w14:textId="3A264074" w:rsidR="00F36FC5" w:rsidRDefault="00FE7D8B" w:rsidP="00FE7D8B">
      <w:pPr>
        <w:pStyle w:val="Vahedeta"/>
        <w:jc w:val="both"/>
        <w:rPr>
          <w:rFonts w:ascii="Times New Roman" w:hAnsi="Times New Roman" w:cs="Times New Roman"/>
          <w:sz w:val="24"/>
          <w:szCs w:val="24"/>
        </w:rPr>
      </w:pPr>
      <w:r w:rsidRPr="005A2C05">
        <w:rPr>
          <w:rFonts w:ascii="Times New Roman" w:hAnsi="Times New Roman" w:cs="Times New Roman"/>
          <w:sz w:val="24"/>
          <w:szCs w:val="24"/>
        </w:rPr>
        <w:t>„(3</w:t>
      </w:r>
      <w:r w:rsidRPr="005A2C05">
        <w:rPr>
          <w:rFonts w:ascii="Times New Roman" w:hAnsi="Times New Roman" w:cs="Times New Roman"/>
          <w:sz w:val="24"/>
          <w:szCs w:val="24"/>
          <w:vertAlign w:val="superscript"/>
        </w:rPr>
        <w:t>7</w:t>
      </w:r>
      <w:r w:rsidRPr="005A2C05">
        <w:rPr>
          <w:rFonts w:ascii="Times New Roman" w:hAnsi="Times New Roman" w:cs="Times New Roman"/>
          <w:sz w:val="24"/>
          <w:szCs w:val="24"/>
        </w:rPr>
        <w:t>) Hoiu-laenuühistu reklaam ei tohi sisaldada pakutava hoiuseintressi määra.“</w:t>
      </w:r>
      <w:r w:rsidR="00F36FC5">
        <w:rPr>
          <w:rFonts w:ascii="Times New Roman" w:hAnsi="Times New Roman" w:cs="Times New Roman"/>
          <w:sz w:val="24"/>
          <w:szCs w:val="24"/>
        </w:rPr>
        <w:t xml:space="preserve">; </w:t>
      </w:r>
    </w:p>
    <w:p w14:paraId="1663676E" w14:textId="77777777" w:rsidR="00F36FC5" w:rsidRDefault="00F36FC5" w:rsidP="00FE7D8B">
      <w:pPr>
        <w:pStyle w:val="Vahedeta"/>
        <w:jc w:val="both"/>
        <w:rPr>
          <w:rFonts w:ascii="Times New Roman" w:hAnsi="Times New Roman" w:cs="Times New Roman"/>
          <w:sz w:val="24"/>
          <w:szCs w:val="24"/>
        </w:rPr>
      </w:pPr>
    </w:p>
    <w:p w14:paraId="196C9080" w14:textId="2A070A31" w:rsidR="00F36FC5" w:rsidRDefault="00F36FC5" w:rsidP="00FE7D8B">
      <w:pPr>
        <w:pStyle w:val="Vahedeta"/>
        <w:jc w:val="both"/>
        <w:rPr>
          <w:rFonts w:ascii="Times New Roman" w:hAnsi="Times New Roman" w:cs="Times New Roman"/>
          <w:sz w:val="24"/>
          <w:szCs w:val="24"/>
        </w:rPr>
      </w:pPr>
      <w:r>
        <w:rPr>
          <w:rFonts w:ascii="Times New Roman" w:hAnsi="Times New Roman" w:cs="Times New Roman"/>
          <w:b/>
          <w:bCs/>
          <w:sz w:val="24"/>
          <w:szCs w:val="24"/>
        </w:rPr>
        <w:t xml:space="preserve">2) </w:t>
      </w:r>
      <w:r>
        <w:rPr>
          <w:rFonts w:ascii="Times New Roman" w:hAnsi="Times New Roman" w:cs="Times New Roman"/>
          <w:sz w:val="24"/>
          <w:szCs w:val="24"/>
        </w:rPr>
        <w:t>seadust täiendatakse paragrahviga 51</w:t>
      </w:r>
      <w:r>
        <w:rPr>
          <w:rFonts w:ascii="Times New Roman" w:hAnsi="Times New Roman" w:cs="Times New Roman"/>
          <w:sz w:val="24"/>
          <w:szCs w:val="24"/>
          <w:vertAlign w:val="superscript"/>
        </w:rPr>
        <w:t>2</w:t>
      </w:r>
      <w:r>
        <w:rPr>
          <w:rFonts w:ascii="Times New Roman" w:hAnsi="Times New Roman" w:cs="Times New Roman"/>
          <w:sz w:val="24"/>
          <w:szCs w:val="24"/>
        </w:rPr>
        <w:t xml:space="preserve"> järgmises sõnastuses: </w:t>
      </w:r>
    </w:p>
    <w:p w14:paraId="168DA491" w14:textId="098E23B7" w:rsidR="00F36FC5" w:rsidRPr="00F36FC5" w:rsidRDefault="00F36FC5" w:rsidP="00FE7D8B">
      <w:pPr>
        <w:pStyle w:val="Vahedeta"/>
        <w:jc w:val="both"/>
        <w:rPr>
          <w:rFonts w:ascii="Times New Roman" w:hAnsi="Times New Roman" w:cs="Times New Roman"/>
          <w:sz w:val="24"/>
          <w:szCs w:val="24"/>
        </w:rPr>
      </w:pPr>
      <w:r>
        <w:rPr>
          <w:rFonts w:ascii="Times New Roman" w:hAnsi="Times New Roman" w:cs="Times New Roman"/>
          <w:sz w:val="24"/>
          <w:szCs w:val="24"/>
        </w:rPr>
        <w:t>,,Käesoleva seaduse § 29 lõige 3</w:t>
      </w:r>
      <w:r>
        <w:rPr>
          <w:rFonts w:ascii="Times New Roman" w:hAnsi="Times New Roman" w:cs="Times New Roman"/>
          <w:sz w:val="24"/>
          <w:szCs w:val="24"/>
          <w:vertAlign w:val="superscript"/>
        </w:rPr>
        <w:t>7</w:t>
      </w:r>
      <w:r>
        <w:rPr>
          <w:rFonts w:ascii="Times New Roman" w:hAnsi="Times New Roman" w:cs="Times New Roman"/>
          <w:sz w:val="24"/>
          <w:szCs w:val="24"/>
        </w:rPr>
        <w:t xml:space="preserve"> kehtib kuni 2028. aasta 31. detsembrini.“.</w:t>
      </w:r>
    </w:p>
    <w:p w14:paraId="08055C43" w14:textId="77777777" w:rsidR="00FE7D8B" w:rsidRDefault="00FE7D8B" w:rsidP="00FE7D8B">
      <w:pPr>
        <w:pStyle w:val="Vahedeta"/>
        <w:jc w:val="both"/>
        <w:rPr>
          <w:rFonts w:ascii="Times New Roman" w:hAnsi="Times New Roman" w:cs="Times New Roman"/>
          <w:sz w:val="24"/>
          <w:szCs w:val="24"/>
        </w:rPr>
      </w:pPr>
      <w:r w:rsidRPr="005A2C05">
        <w:rPr>
          <w:rFonts w:ascii="Times New Roman" w:hAnsi="Times New Roman" w:cs="Times New Roman"/>
          <w:sz w:val="24"/>
          <w:szCs w:val="24"/>
        </w:rPr>
        <w:tab/>
      </w:r>
    </w:p>
    <w:p w14:paraId="02A9FAEF" w14:textId="77777777" w:rsidR="00A93168" w:rsidRPr="005A2C05" w:rsidRDefault="00A93168" w:rsidP="00FE7D8B">
      <w:pPr>
        <w:pStyle w:val="Vahedeta"/>
        <w:jc w:val="both"/>
        <w:rPr>
          <w:rFonts w:ascii="Times New Roman" w:hAnsi="Times New Roman" w:cs="Times New Roman"/>
          <w:sz w:val="24"/>
          <w:szCs w:val="24"/>
        </w:rPr>
      </w:pPr>
    </w:p>
    <w:p w14:paraId="50B11E6D" w14:textId="47FF0CE1" w:rsidR="00FE7D8B" w:rsidRDefault="00ED21EF" w:rsidP="00FE7D8B">
      <w:pPr>
        <w:pStyle w:val="Vahedeta"/>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 7. Tulundusühistu seaduse muutmine </w:t>
      </w:r>
    </w:p>
    <w:p w14:paraId="296E526F" w14:textId="77777777" w:rsidR="00ED21EF" w:rsidRDefault="00ED21EF" w:rsidP="00FE7D8B">
      <w:pPr>
        <w:pStyle w:val="Vahedeta"/>
        <w:jc w:val="both"/>
        <w:rPr>
          <w:rFonts w:ascii="Times New Roman" w:hAnsi="Times New Roman" w:cs="Times New Roman"/>
          <w:b/>
          <w:sz w:val="24"/>
          <w:szCs w:val="24"/>
        </w:rPr>
      </w:pPr>
    </w:p>
    <w:p w14:paraId="7AEF86BB" w14:textId="25377231" w:rsidR="00ED21EF" w:rsidRDefault="00ED21EF" w:rsidP="00FE7D8B">
      <w:pPr>
        <w:pStyle w:val="Vahedeta"/>
        <w:jc w:val="both"/>
        <w:rPr>
          <w:rFonts w:ascii="Times New Roman" w:hAnsi="Times New Roman" w:cs="Times New Roman"/>
          <w:bCs/>
          <w:sz w:val="24"/>
          <w:szCs w:val="24"/>
        </w:rPr>
      </w:pPr>
      <w:r>
        <w:rPr>
          <w:rFonts w:ascii="Times New Roman" w:hAnsi="Times New Roman" w:cs="Times New Roman"/>
          <w:bCs/>
          <w:sz w:val="24"/>
          <w:szCs w:val="24"/>
        </w:rPr>
        <w:t xml:space="preserve">Tulundusühistu seaduse § 17 lõikes 2, § 18 lõikes 2, § 20 lõikes 5, § 21 lõikes 1, § 33 pealkirjas </w:t>
      </w:r>
      <w:r w:rsidR="00A93168">
        <w:rPr>
          <w:rFonts w:ascii="Times New Roman" w:hAnsi="Times New Roman" w:cs="Times New Roman"/>
          <w:bCs/>
          <w:sz w:val="24"/>
          <w:szCs w:val="24"/>
        </w:rPr>
        <w:t>ning lõikudes 2 ja 3, § 50 lõigus 2 asendatakse sõna ,,hüvitus“ sõnaga ,,hüvitis“ vastavas käändes.</w:t>
      </w:r>
    </w:p>
    <w:p w14:paraId="4CED49A7" w14:textId="77777777" w:rsidR="00ED21EF" w:rsidRDefault="00ED21EF" w:rsidP="00FE7D8B">
      <w:pPr>
        <w:pStyle w:val="Vahedeta"/>
        <w:jc w:val="both"/>
        <w:rPr>
          <w:rFonts w:ascii="Times New Roman" w:hAnsi="Times New Roman" w:cs="Times New Roman"/>
          <w:bCs/>
          <w:sz w:val="24"/>
          <w:szCs w:val="24"/>
        </w:rPr>
      </w:pPr>
    </w:p>
    <w:p w14:paraId="49914292" w14:textId="77777777" w:rsidR="00A93168" w:rsidRPr="00ED21EF" w:rsidRDefault="00A93168" w:rsidP="00FE7D8B">
      <w:pPr>
        <w:pStyle w:val="Vahedeta"/>
        <w:jc w:val="both"/>
        <w:rPr>
          <w:rFonts w:ascii="Times New Roman" w:hAnsi="Times New Roman" w:cs="Times New Roman"/>
          <w:bCs/>
          <w:sz w:val="24"/>
          <w:szCs w:val="24"/>
        </w:rPr>
      </w:pPr>
    </w:p>
    <w:p w14:paraId="35E91C42" w14:textId="254BA193" w:rsidR="00FE7D8B" w:rsidRPr="005A2C05" w:rsidRDefault="00FE7D8B" w:rsidP="00FE7D8B">
      <w:pPr>
        <w:pStyle w:val="Vahedeta"/>
        <w:jc w:val="both"/>
        <w:rPr>
          <w:rFonts w:ascii="Times New Roman" w:hAnsi="Times New Roman" w:cs="Times New Roman"/>
          <w:b/>
          <w:sz w:val="24"/>
          <w:szCs w:val="24"/>
        </w:rPr>
      </w:pPr>
      <w:r w:rsidRPr="005A2C05">
        <w:rPr>
          <w:rFonts w:ascii="Times New Roman" w:hAnsi="Times New Roman" w:cs="Times New Roman"/>
          <w:b/>
          <w:sz w:val="24"/>
          <w:szCs w:val="24"/>
        </w:rPr>
        <w:t xml:space="preserve">§ </w:t>
      </w:r>
      <w:r w:rsidR="00A93168">
        <w:rPr>
          <w:rFonts w:ascii="Times New Roman" w:hAnsi="Times New Roman" w:cs="Times New Roman"/>
          <w:b/>
          <w:sz w:val="24"/>
          <w:szCs w:val="24"/>
        </w:rPr>
        <w:t>8</w:t>
      </w:r>
      <w:r>
        <w:rPr>
          <w:rFonts w:ascii="Times New Roman" w:hAnsi="Times New Roman" w:cs="Times New Roman"/>
          <w:b/>
          <w:sz w:val="24"/>
          <w:szCs w:val="24"/>
        </w:rPr>
        <w:t>.</w:t>
      </w:r>
      <w:r w:rsidRPr="005A2C05">
        <w:rPr>
          <w:rFonts w:ascii="Times New Roman" w:hAnsi="Times New Roman" w:cs="Times New Roman"/>
          <w:b/>
          <w:sz w:val="24"/>
          <w:szCs w:val="24"/>
        </w:rPr>
        <w:t xml:space="preserve"> Seaduse jõustumine </w:t>
      </w:r>
    </w:p>
    <w:p w14:paraId="2CAD6F8A" w14:textId="494036DA" w:rsidR="00FE7D8B" w:rsidRDefault="00FE7D8B" w:rsidP="006B2E84">
      <w:pPr>
        <w:pStyle w:val="Vahedeta"/>
        <w:jc w:val="both"/>
        <w:rPr>
          <w:rFonts w:ascii="Times New Roman" w:hAnsi="Times New Roman" w:cs="Times New Roman"/>
          <w:sz w:val="24"/>
          <w:szCs w:val="24"/>
        </w:rPr>
      </w:pPr>
      <w:r w:rsidRPr="005A2C05">
        <w:rPr>
          <w:rFonts w:ascii="Times New Roman" w:hAnsi="Times New Roman" w:cs="Times New Roman"/>
          <w:sz w:val="24"/>
          <w:szCs w:val="24"/>
        </w:rPr>
        <w:t xml:space="preserve">Käesolev seadus jõustub 2025. aasta 1. </w:t>
      </w:r>
      <w:commentRangeStart w:id="33"/>
      <w:r w:rsidRPr="005A2C05">
        <w:rPr>
          <w:rFonts w:ascii="Times New Roman" w:hAnsi="Times New Roman" w:cs="Times New Roman"/>
          <w:sz w:val="24"/>
          <w:szCs w:val="24"/>
        </w:rPr>
        <w:t>jaanuaril</w:t>
      </w:r>
      <w:commentRangeEnd w:id="33"/>
      <w:r w:rsidR="00F9177B">
        <w:rPr>
          <w:rStyle w:val="Kommentaariviide"/>
        </w:rPr>
        <w:commentReference w:id="33"/>
      </w:r>
      <w:r w:rsidRPr="005A2C05">
        <w:rPr>
          <w:rFonts w:ascii="Times New Roman" w:hAnsi="Times New Roman" w:cs="Times New Roman"/>
          <w:sz w:val="24"/>
          <w:szCs w:val="24"/>
        </w:rPr>
        <w:t>.</w:t>
      </w:r>
    </w:p>
    <w:p w14:paraId="149CDB80" w14:textId="77777777" w:rsidR="00FE7D8B" w:rsidRDefault="00FE7D8B" w:rsidP="00FE7D8B">
      <w:pPr>
        <w:suppressAutoHyphens/>
        <w:spacing w:after="0" w:line="240" w:lineRule="auto"/>
        <w:ind w:hanging="11"/>
        <w:jc w:val="both"/>
        <w:rPr>
          <w:rFonts w:ascii="Times New Roman" w:eastAsia="Times New Roman" w:hAnsi="Times New Roman" w:cs="Times New Roman"/>
          <w:color w:val="000000"/>
          <w:sz w:val="24"/>
          <w:szCs w:val="24"/>
          <w:lang w:eastAsia="et-EE"/>
        </w:rPr>
      </w:pPr>
    </w:p>
    <w:p w14:paraId="042F3C83" w14:textId="77777777" w:rsidR="00FE7D8B" w:rsidRPr="005A2C05" w:rsidRDefault="00FE7D8B" w:rsidP="00FE7D8B">
      <w:pPr>
        <w:suppressAutoHyphens/>
        <w:spacing w:after="0" w:line="240" w:lineRule="auto"/>
        <w:ind w:hanging="11"/>
        <w:jc w:val="both"/>
        <w:rPr>
          <w:rFonts w:ascii="Times New Roman" w:eastAsia="Times New Roman" w:hAnsi="Times New Roman" w:cs="Times New Roman"/>
          <w:color w:val="000000"/>
          <w:sz w:val="24"/>
          <w:szCs w:val="24"/>
          <w:lang w:eastAsia="et-EE"/>
        </w:rPr>
      </w:pPr>
    </w:p>
    <w:p w14:paraId="609D7339" w14:textId="77777777" w:rsidR="00FE7D8B" w:rsidRPr="005A2C05" w:rsidRDefault="00FE7D8B" w:rsidP="00FE7D8B">
      <w:pPr>
        <w:suppressAutoHyphens/>
        <w:spacing w:after="0" w:line="240" w:lineRule="auto"/>
        <w:ind w:hanging="11"/>
        <w:jc w:val="both"/>
        <w:rPr>
          <w:rFonts w:ascii="Times New Roman" w:eastAsia="Times New Roman" w:hAnsi="Times New Roman" w:cs="Times New Roman"/>
          <w:color w:val="000000"/>
          <w:sz w:val="24"/>
          <w:szCs w:val="24"/>
          <w:lang w:eastAsia="et-EE"/>
        </w:rPr>
      </w:pPr>
      <w:r w:rsidRPr="005A2C05">
        <w:rPr>
          <w:rFonts w:ascii="Times New Roman" w:eastAsia="Times New Roman" w:hAnsi="Times New Roman" w:cs="Times New Roman"/>
          <w:color w:val="000000"/>
          <w:sz w:val="24"/>
          <w:szCs w:val="24"/>
          <w:lang w:eastAsia="et-EE"/>
        </w:rPr>
        <w:t xml:space="preserve">Lauri </w:t>
      </w:r>
      <w:proofErr w:type="spellStart"/>
      <w:r w:rsidRPr="005A2C05">
        <w:rPr>
          <w:rFonts w:ascii="Times New Roman" w:eastAsia="Times New Roman" w:hAnsi="Times New Roman" w:cs="Times New Roman"/>
          <w:color w:val="000000"/>
          <w:sz w:val="24"/>
          <w:szCs w:val="24"/>
          <w:lang w:eastAsia="et-EE"/>
        </w:rPr>
        <w:t>Hussar</w:t>
      </w:r>
      <w:proofErr w:type="spellEnd"/>
    </w:p>
    <w:p w14:paraId="135A349E" w14:textId="77777777" w:rsidR="00FE7D8B" w:rsidRPr="005A2C05" w:rsidRDefault="00FE7D8B" w:rsidP="00FE7D8B">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5A2C05">
        <w:rPr>
          <w:rFonts w:ascii="Times New Roman" w:eastAsia="Arial Unicode MS" w:hAnsi="Times New Roman" w:cs="Times New Roman"/>
          <w:kern w:val="3"/>
          <w:sz w:val="24"/>
          <w:szCs w:val="24"/>
          <w:lang w:eastAsia="et-EE"/>
        </w:rPr>
        <w:t>Riigikogu esimees</w:t>
      </w:r>
    </w:p>
    <w:p w14:paraId="06A13BE3" w14:textId="77777777" w:rsidR="00FE7D8B" w:rsidRPr="005A2C05" w:rsidRDefault="00FE7D8B" w:rsidP="00FE7D8B">
      <w:pPr>
        <w:widowControl w:val="0"/>
        <w:tabs>
          <w:tab w:val="left" w:pos="0"/>
        </w:tabs>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2F0AB822" w14:textId="4946BFED" w:rsidR="00FE7D8B" w:rsidRPr="005A2C05" w:rsidRDefault="00FE7D8B" w:rsidP="00FE7D8B">
      <w:pPr>
        <w:widowControl w:val="0"/>
        <w:pBdr>
          <w:bottom w:val="single" w:sz="12" w:space="11" w:color="auto"/>
        </w:pBdr>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5A2C05">
        <w:rPr>
          <w:rFonts w:ascii="Times New Roman" w:eastAsia="Arial Unicode MS" w:hAnsi="Times New Roman" w:cs="Times New Roman"/>
          <w:kern w:val="3"/>
          <w:sz w:val="24"/>
          <w:szCs w:val="24"/>
          <w:lang w:eastAsia="et-EE"/>
        </w:rPr>
        <w:t>Tallinn,</w:t>
      </w:r>
      <w:r w:rsidRPr="005A2C05">
        <w:rPr>
          <w:rFonts w:ascii="Times New Roman" w:eastAsia="Arial Unicode MS" w:hAnsi="Times New Roman" w:cs="Times New Roman"/>
          <w:kern w:val="3"/>
          <w:sz w:val="24"/>
          <w:szCs w:val="24"/>
          <w:lang w:eastAsia="et-EE"/>
        </w:rPr>
        <w:tab/>
      </w:r>
      <w:r w:rsidRPr="005A2C05">
        <w:rPr>
          <w:rFonts w:ascii="Times New Roman" w:eastAsia="Arial Unicode MS" w:hAnsi="Times New Roman" w:cs="Times New Roman"/>
          <w:kern w:val="3"/>
          <w:sz w:val="24"/>
          <w:szCs w:val="24"/>
          <w:lang w:eastAsia="et-EE"/>
        </w:rPr>
        <w:tab/>
        <w:t>…</w:t>
      </w:r>
    </w:p>
    <w:p w14:paraId="2C6B5DDF" w14:textId="77777777" w:rsidR="00FE7D8B" w:rsidRPr="005A2C05" w:rsidRDefault="00FE7D8B" w:rsidP="00FE7D8B">
      <w:pPr>
        <w:pStyle w:val="Standard"/>
        <w:jc w:val="both"/>
        <w:rPr>
          <w:rFonts w:cs="Times New Roman"/>
        </w:rPr>
      </w:pPr>
      <w:r w:rsidRPr="005A2C05">
        <w:rPr>
          <w:rFonts w:cs="Times New Roman"/>
        </w:rPr>
        <w:t>Algatab Vabariigi Valitsus [kuupäeval]. a nr […]</w:t>
      </w:r>
    </w:p>
    <w:p w14:paraId="2DFCFBB8" w14:textId="77777777" w:rsidR="00FE7D8B" w:rsidRPr="005A2C05" w:rsidRDefault="00FE7D8B" w:rsidP="00FE7D8B">
      <w:pPr>
        <w:pStyle w:val="Standard"/>
        <w:jc w:val="both"/>
        <w:rPr>
          <w:rFonts w:cs="Times New Roman"/>
        </w:rPr>
      </w:pPr>
    </w:p>
    <w:p w14:paraId="5D51952A" w14:textId="77777777" w:rsidR="00FE7D8B" w:rsidRPr="005A2C05" w:rsidRDefault="00FE7D8B" w:rsidP="00FE7D8B">
      <w:pPr>
        <w:pStyle w:val="Standard"/>
        <w:jc w:val="both"/>
        <w:rPr>
          <w:rFonts w:cs="Times New Roman"/>
        </w:rPr>
      </w:pPr>
      <w:r w:rsidRPr="005A2C05">
        <w:rPr>
          <w:rFonts w:cs="Times New Roman"/>
        </w:rPr>
        <w:t>Vabariigi Valitsuse nimel</w:t>
      </w:r>
    </w:p>
    <w:p w14:paraId="1DD44580" w14:textId="77777777" w:rsidR="00FE7D8B" w:rsidRPr="005A2C05" w:rsidRDefault="00FE7D8B" w:rsidP="00FE7D8B">
      <w:pPr>
        <w:pStyle w:val="Standard"/>
        <w:jc w:val="both"/>
        <w:rPr>
          <w:rFonts w:cs="Times New Roman"/>
        </w:rPr>
      </w:pPr>
    </w:p>
    <w:p w14:paraId="737AFFC9" w14:textId="77777777" w:rsidR="00FE7D8B" w:rsidRPr="005A2C05" w:rsidRDefault="00FE7D8B" w:rsidP="00FE7D8B">
      <w:pPr>
        <w:spacing w:after="0" w:line="240" w:lineRule="auto"/>
        <w:jc w:val="both"/>
        <w:rPr>
          <w:rFonts w:ascii="Times New Roman" w:hAnsi="Times New Roman" w:cs="Times New Roman"/>
          <w:b/>
          <w:sz w:val="24"/>
          <w:szCs w:val="24"/>
        </w:rPr>
      </w:pPr>
      <w:r w:rsidRPr="005A2C05">
        <w:rPr>
          <w:rFonts w:ascii="Times New Roman" w:hAnsi="Times New Roman" w:cs="Times New Roman"/>
          <w:sz w:val="24"/>
          <w:szCs w:val="24"/>
        </w:rPr>
        <w:t>(allkirjastatud digitaalselt)</w:t>
      </w:r>
    </w:p>
    <w:p w14:paraId="50B3BC60" w14:textId="77777777" w:rsidR="00FE7D8B" w:rsidRPr="002B387E" w:rsidRDefault="00FE7D8B" w:rsidP="00FE7D8B">
      <w:pPr>
        <w:spacing w:after="0" w:line="240" w:lineRule="auto"/>
        <w:jc w:val="both"/>
        <w:rPr>
          <w:rFonts w:ascii="Times New Roman" w:hAnsi="Times New Roman" w:cs="Times New Roman"/>
          <w:sz w:val="24"/>
          <w:szCs w:val="24"/>
          <w:lang w:val="da-DK"/>
        </w:rPr>
      </w:pPr>
    </w:p>
    <w:bookmarkEnd w:id="0"/>
    <w:p w14:paraId="4687A7F9" w14:textId="77777777" w:rsidR="00FE7D8B" w:rsidRDefault="00FE7D8B"/>
    <w:sectPr w:rsidR="00FE7D8B" w:rsidSect="00FE7D8B">
      <w:footerReference w:type="default" r:id="rId11"/>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Markus Ühtigi" w:date="2024-10-22T11:17:00Z" w:initials="MÜ">
    <w:p w14:paraId="74914526" w14:textId="77777777" w:rsidR="00887730" w:rsidRDefault="00887730" w:rsidP="00887730">
      <w:pPr>
        <w:pStyle w:val="Kommentaaritekst"/>
      </w:pPr>
      <w:r>
        <w:rPr>
          <w:rStyle w:val="Kommentaariviide"/>
        </w:rPr>
        <w:annotationRef/>
      </w:r>
      <w:r>
        <w:t>Peaks olema ilmselt ", sealhulgas finantspõhivarasse". Muidu oleks: "hoiu-laenuühistu investeeringud põhivarasse, ei tohi kokku olla…".</w:t>
      </w:r>
    </w:p>
  </w:comment>
  <w:comment w:id="20" w:author="Joel Kook" w:date="2024-10-28T01:27:00Z" w:initials="JK">
    <w:p w14:paraId="799B4044" w14:textId="77777777" w:rsidR="003E5FC5" w:rsidRDefault="003E5FC5" w:rsidP="003E5FC5">
      <w:pPr>
        <w:pStyle w:val="Kommentaaritekst"/>
      </w:pPr>
      <w:r>
        <w:rPr>
          <w:rStyle w:val="Kommentaariviide"/>
        </w:rPr>
        <w:annotationRef/>
      </w:r>
      <w:r>
        <w:t xml:space="preserve">Kas siia loetelusse tuleb lisada ka </w:t>
      </w:r>
      <w:r>
        <w:rPr>
          <w:color w:val="202020"/>
          <w:highlight w:val="white"/>
        </w:rPr>
        <w:t>§ 28</w:t>
      </w:r>
      <w:r>
        <w:rPr>
          <w:color w:val="202020"/>
          <w:highlight w:val="white"/>
          <w:vertAlign w:val="superscript"/>
        </w:rPr>
        <w:t>2</w:t>
      </w:r>
      <w:r>
        <w:t>?</w:t>
      </w:r>
    </w:p>
  </w:comment>
  <w:comment w:id="21" w:author="Joel Kook" w:date="2024-10-28T01:33:00Z" w:initials="JK">
    <w:p w14:paraId="260642F9" w14:textId="77777777" w:rsidR="000353C0" w:rsidRDefault="000353C0" w:rsidP="000353C0">
      <w:pPr>
        <w:pStyle w:val="Kommentaaritekst"/>
      </w:pPr>
      <w:r>
        <w:rPr>
          <w:rStyle w:val="Kommentaariviide"/>
        </w:rPr>
        <w:annotationRef/>
      </w:r>
      <w:r>
        <w:t xml:space="preserve">Kas siia loetelusse tuleb lisada ka </w:t>
      </w:r>
      <w:r>
        <w:rPr>
          <w:color w:val="202020"/>
          <w:highlight w:val="white"/>
        </w:rPr>
        <w:t>§ 36</w:t>
      </w:r>
      <w:r>
        <w:rPr>
          <w:color w:val="202020"/>
          <w:highlight w:val="white"/>
          <w:vertAlign w:val="superscript"/>
        </w:rPr>
        <w:t>1</w:t>
      </w:r>
      <w:r>
        <w:t>?</w:t>
      </w:r>
    </w:p>
  </w:comment>
  <w:comment w:id="22" w:author="Joel Kook" w:date="2024-10-28T01:49:00Z" w:initials="JK">
    <w:p w14:paraId="25735F87" w14:textId="77777777" w:rsidR="004362D0" w:rsidRDefault="00391664" w:rsidP="004362D0">
      <w:pPr>
        <w:pStyle w:val="Kommentaaritekst"/>
      </w:pPr>
      <w:r>
        <w:rPr>
          <w:rStyle w:val="Kommentaariviide"/>
        </w:rPr>
        <w:annotationRef/>
      </w:r>
      <w:r w:rsidR="004362D0">
        <w:t xml:space="preserve">Kas siia loetelusse tuleb lisada ka </w:t>
      </w:r>
      <w:r w:rsidR="004362D0">
        <w:rPr>
          <w:color w:val="202020"/>
          <w:highlight w:val="white"/>
        </w:rPr>
        <w:t>§ 41</w:t>
      </w:r>
      <w:r w:rsidR="004362D0">
        <w:rPr>
          <w:color w:val="202020"/>
          <w:highlight w:val="white"/>
          <w:vertAlign w:val="superscript"/>
        </w:rPr>
        <w:t>5</w:t>
      </w:r>
      <w:r w:rsidR="004362D0">
        <w:t xml:space="preserve"> ja </w:t>
      </w:r>
      <w:r w:rsidR="004362D0">
        <w:rPr>
          <w:color w:val="202020"/>
          <w:highlight w:val="white"/>
        </w:rPr>
        <w:t>§ 41</w:t>
      </w:r>
      <w:r w:rsidR="004362D0">
        <w:rPr>
          <w:color w:val="202020"/>
          <w:highlight w:val="white"/>
          <w:vertAlign w:val="superscript"/>
        </w:rPr>
        <w:t>6</w:t>
      </w:r>
      <w:r w:rsidR="004362D0">
        <w:t>?</w:t>
      </w:r>
    </w:p>
  </w:comment>
  <w:comment w:id="23" w:author="Markus Ühtigi" w:date="2024-10-22T11:47:00Z" w:initials="MÜ">
    <w:p w14:paraId="37A6177F" w14:textId="217B4DC6" w:rsidR="007A356C" w:rsidRDefault="007A356C" w:rsidP="007A356C">
      <w:pPr>
        <w:pStyle w:val="Kommentaaritekst"/>
      </w:pPr>
      <w:r>
        <w:rPr>
          <w:rStyle w:val="Kommentaariviide"/>
        </w:rPr>
        <w:annotationRef/>
      </w:r>
      <w:r>
        <w:t>Peaks ilmselt olema ", siseauditiüksuse juhi või revisjonikomisjoni esimehe".</w:t>
      </w:r>
    </w:p>
  </w:comment>
  <w:comment w:id="31" w:author="Markus Ühtigi" w:date="2024-10-22T12:15:00Z" w:initials="MÜ">
    <w:p w14:paraId="356B29EF" w14:textId="77777777" w:rsidR="002608E8" w:rsidRDefault="002608E8" w:rsidP="002608E8">
      <w:pPr>
        <w:pStyle w:val="Kommentaaritekst"/>
      </w:pPr>
      <w:r>
        <w:rPr>
          <w:rStyle w:val="Kommentaariviide"/>
        </w:rPr>
        <w:annotationRef/>
      </w:r>
      <w:r>
        <w:t>Siin § 37 mõeldud tegelikult?</w:t>
      </w:r>
    </w:p>
  </w:comment>
  <w:comment w:id="33" w:author="Markus Ühtigi" w:date="2024-10-14T10:55:00Z" w:initials="MÜ">
    <w:p w14:paraId="477C3F69" w14:textId="1EA45F5F" w:rsidR="00F9177B" w:rsidRDefault="00F9177B" w:rsidP="00F9177B">
      <w:pPr>
        <w:pStyle w:val="Kommentaaritekst"/>
      </w:pPr>
      <w:r>
        <w:rPr>
          <w:rStyle w:val="Kommentaariviide"/>
        </w:rPr>
        <w:annotationRef/>
      </w:r>
      <w:r>
        <w:t>Riigikogu juhatuse 2014. aasta 10. aprilli otsusega nr 70 kehtestatud eelnõu ja seletuskirja vormistamise juhendi kohaselt (lk 3) peaks peale EN põhiteksti lõppu olema 3 tühja rida, antud juhul on 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4914526" w15:done="0"/>
  <w15:commentEx w15:paraId="799B4044" w15:done="0"/>
  <w15:commentEx w15:paraId="260642F9" w15:done="0"/>
  <w15:commentEx w15:paraId="25735F87" w15:done="0"/>
  <w15:commentEx w15:paraId="37A6177F" w15:done="0"/>
  <w15:commentEx w15:paraId="356B29EF" w15:done="0"/>
  <w15:commentEx w15:paraId="477C3F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C20847" w16cex:dateUtc="2024-10-22T08:17:00Z"/>
  <w16cex:commentExtensible w16cex:durableId="2AC96718" w16cex:dateUtc="2024-10-27T23:27:00Z"/>
  <w16cex:commentExtensible w16cex:durableId="2AC9684E" w16cex:dateUtc="2024-10-27T23:33:00Z"/>
  <w16cex:commentExtensible w16cex:durableId="2AC96C40" w16cex:dateUtc="2024-10-27T23:49:00Z"/>
  <w16cex:commentExtensible w16cex:durableId="2AC20F6B" w16cex:dateUtc="2024-10-22T08:47:00Z"/>
  <w16cex:commentExtensible w16cex:durableId="2AC215EB" w16cex:dateUtc="2024-10-22T09:15:00Z"/>
  <w16cex:commentExtensible w16cex:durableId="2AB77734" w16cex:dateUtc="2024-10-14T07: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914526" w16cid:durableId="2AC20847"/>
  <w16cid:commentId w16cid:paraId="799B4044" w16cid:durableId="2AC96718"/>
  <w16cid:commentId w16cid:paraId="260642F9" w16cid:durableId="2AC9684E"/>
  <w16cid:commentId w16cid:paraId="25735F87" w16cid:durableId="2AC96C40"/>
  <w16cid:commentId w16cid:paraId="37A6177F" w16cid:durableId="2AC20F6B"/>
  <w16cid:commentId w16cid:paraId="356B29EF" w16cid:durableId="2AC215EB"/>
  <w16cid:commentId w16cid:paraId="477C3F69" w16cid:durableId="2AB7773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D6628" w14:textId="77777777" w:rsidR="00FE7D8B" w:rsidRDefault="00FE7D8B" w:rsidP="00FE7D8B">
      <w:pPr>
        <w:spacing w:after="0" w:line="240" w:lineRule="auto"/>
      </w:pPr>
      <w:r>
        <w:separator/>
      </w:r>
    </w:p>
  </w:endnote>
  <w:endnote w:type="continuationSeparator" w:id="0">
    <w:p w14:paraId="67929E6C" w14:textId="77777777" w:rsidR="00FE7D8B" w:rsidRDefault="00FE7D8B" w:rsidP="00FE7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86336"/>
      <w:docPartObj>
        <w:docPartGallery w:val="Page Numbers (Bottom of Page)"/>
        <w:docPartUnique/>
      </w:docPartObj>
    </w:sdtPr>
    <w:sdtEndPr>
      <w:rPr>
        <w:rFonts w:ascii="Times New Roman" w:hAnsi="Times New Roman" w:cs="Times New Roman"/>
      </w:rPr>
    </w:sdtEndPr>
    <w:sdtContent>
      <w:p w14:paraId="7F624372" w14:textId="1C00D31B" w:rsidR="00FE7D8B" w:rsidRPr="00FE7D8B" w:rsidRDefault="00FE7D8B">
        <w:pPr>
          <w:pStyle w:val="Jalus"/>
          <w:jc w:val="center"/>
          <w:rPr>
            <w:rFonts w:ascii="Times New Roman" w:hAnsi="Times New Roman" w:cs="Times New Roman"/>
          </w:rPr>
        </w:pPr>
        <w:r w:rsidRPr="00FE7D8B">
          <w:rPr>
            <w:rFonts w:ascii="Times New Roman" w:hAnsi="Times New Roman" w:cs="Times New Roman"/>
          </w:rPr>
          <w:fldChar w:fldCharType="begin"/>
        </w:r>
        <w:r w:rsidRPr="00FE7D8B">
          <w:rPr>
            <w:rFonts w:ascii="Times New Roman" w:hAnsi="Times New Roman" w:cs="Times New Roman"/>
          </w:rPr>
          <w:instrText>PAGE   \* MERGEFORMAT</w:instrText>
        </w:r>
        <w:r w:rsidRPr="00FE7D8B">
          <w:rPr>
            <w:rFonts w:ascii="Times New Roman" w:hAnsi="Times New Roman" w:cs="Times New Roman"/>
          </w:rPr>
          <w:fldChar w:fldCharType="separate"/>
        </w:r>
        <w:r w:rsidRPr="00FE7D8B">
          <w:rPr>
            <w:rFonts w:ascii="Times New Roman" w:hAnsi="Times New Roman" w:cs="Times New Roman"/>
            <w:lang w:val="et-EE"/>
          </w:rPr>
          <w:t>2</w:t>
        </w:r>
        <w:r w:rsidRPr="00FE7D8B">
          <w:rPr>
            <w:rFonts w:ascii="Times New Roman" w:hAnsi="Times New Roman" w:cs="Times New Roman"/>
          </w:rPr>
          <w:fldChar w:fldCharType="end"/>
        </w:r>
      </w:p>
    </w:sdtContent>
  </w:sdt>
  <w:p w14:paraId="536C9EAA" w14:textId="77777777" w:rsidR="00FE7D8B" w:rsidRDefault="00FE7D8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A5CA2" w14:textId="77777777" w:rsidR="00FE7D8B" w:rsidRDefault="00FE7D8B" w:rsidP="00FE7D8B">
      <w:pPr>
        <w:spacing w:after="0" w:line="240" w:lineRule="auto"/>
      </w:pPr>
      <w:r>
        <w:separator/>
      </w:r>
    </w:p>
  </w:footnote>
  <w:footnote w:type="continuationSeparator" w:id="0">
    <w:p w14:paraId="1CE991D3" w14:textId="77777777" w:rsidR="00FE7D8B" w:rsidRDefault="00FE7D8B" w:rsidP="00FE7D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A6C4E"/>
    <w:multiLevelType w:val="hybridMultilevel"/>
    <w:tmpl w:val="6F1AD0A4"/>
    <w:lvl w:ilvl="0" w:tplc="0425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04628D"/>
    <w:multiLevelType w:val="hybridMultilevel"/>
    <w:tmpl w:val="344462C6"/>
    <w:lvl w:ilvl="0" w:tplc="04250011">
      <w:start w:val="1"/>
      <w:numFmt w:val="decimal"/>
      <w:lvlText w:val="%1)"/>
      <w:lvlJc w:val="left"/>
      <w:pPr>
        <w:ind w:left="1572" w:hanging="360"/>
      </w:pPr>
    </w:lvl>
    <w:lvl w:ilvl="1" w:tplc="04090019" w:tentative="1">
      <w:start w:val="1"/>
      <w:numFmt w:val="lowerLetter"/>
      <w:lvlText w:val="%2."/>
      <w:lvlJc w:val="left"/>
      <w:pPr>
        <w:ind w:left="2292" w:hanging="360"/>
      </w:pPr>
    </w:lvl>
    <w:lvl w:ilvl="2" w:tplc="0409001B" w:tentative="1">
      <w:start w:val="1"/>
      <w:numFmt w:val="lowerRoman"/>
      <w:lvlText w:val="%3."/>
      <w:lvlJc w:val="right"/>
      <w:pPr>
        <w:ind w:left="3012" w:hanging="180"/>
      </w:pPr>
    </w:lvl>
    <w:lvl w:ilvl="3" w:tplc="0409000F" w:tentative="1">
      <w:start w:val="1"/>
      <w:numFmt w:val="decimal"/>
      <w:lvlText w:val="%4."/>
      <w:lvlJc w:val="left"/>
      <w:pPr>
        <w:ind w:left="3732" w:hanging="360"/>
      </w:pPr>
    </w:lvl>
    <w:lvl w:ilvl="4" w:tplc="04090019" w:tentative="1">
      <w:start w:val="1"/>
      <w:numFmt w:val="lowerLetter"/>
      <w:lvlText w:val="%5."/>
      <w:lvlJc w:val="left"/>
      <w:pPr>
        <w:ind w:left="4452" w:hanging="360"/>
      </w:pPr>
    </w:lvl>
    <w:lvl w:ilvl="5" w:tplc="0409001B" w:tentative="1">
      <w:start w:val="1"/>
      <w:numFmt w:val="lowerRoman"/>
      <w:lvlText w:val="%6."/>
      <w:lvlJc w:val="right"/>
      <w:pPr>
        <w:ind w:left="5172" w:hanging="180"/>
      </w:pPr>
    </w:lvl>
    <w:lvl w:ilvl="6" w:tplc="0409000F" w:tentative="1">
      <w:start w:val="1"/>
      <w:numFmt w:val="decimal"/>
      <w:lvlText w:val="%7."/>
      <w:lvlJc w:val="left"/>
      <w:pPr>
        <w:ind w:left="5892" w:hanging="360"/>
      </w:pPr>
    </w:lvl>
    <w:lvl w:ilvl="7" w:tplc="04090019" w:tentative="1">
      <w:start w:val="1"/>
      <w:numFmt w:val="lowerLetter"/>
      <w:lvlText w:val="%8."/>
      <w:lvlJc w:val="left"/>
      <w:pPr>
        <w:ind w:left="6612" w:hanging="360"/>
      </w:pPr>
    </w:lvl>
    <w:lvl w:ilvl="8" w:tplc="0409001B" w:tentative="1">
      <w:start w:val="1"/>
      <w:numFmt w:val="lowerRoman"/>
      <w:lvlText w:val="%9."/>
      <w:lvlJc w:val="right"/>
      <w:pPr>
        <w:ind w:left="7332" w:hanging="180"/>
      </w:pPr>
    </w:lvl>
  </w:abstractNum>
  <w:abstractNum w:abstractNumId="2" w15:restartNumberingAfterBreak="0">
    <w:nsid w:val="044875A4"/>
    <w:multiLevelType w:val="hybridMultilevel"/>
    <w:tmpl w:val="BE08DF14"/>
    <w:lvl w:ilvl="0" w:tplc="0425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22450"/>
    <w:multiLevelType w:val="hybridMultilevel"/>
    <w:tmpl w:val="8DA0DE6C"/>
    <w:lvl w:ilvl="0" w:tplc="0425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91189A"/>
    <w:multiLevelType w:val="hybridMultilevel"/>
    <w:tmpl w:val="9C6C8A1A"/>
    <w:lvl w:ilvl="0" w:tplc="B09E276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AB33839"/>
    <w:multiLevelType w:val="hybridMultilevel"/>
    <w:tmpl w:val="0302E5E2"/>
    <w:lvl w:ilvl="0" w:tplc="FC56F4C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B086AF1"/>
    <w:multiLevelType w:val="hybridMultilevel"/>
    <w:tmpl w:val="06401282"/>
    <w:lvl w:ilvl="0" w:tplc="43E29FD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0BE45419"/>
    <w:multiLevelType w:val="hybridMultilevel"/>
    <w:tmpl w:val="405C5460"/>
    <w:lvl w:ilvl="0" w:tplc="E28A83EA">
      <w:start w:val="1"/>
      <w:numFmt w:val="decimal"/>
      <w:lvlText w:val="(%1)"/>
      <w:lvlJc w:val="left"/>
      <w:pPr>
        <w:ind w:left="570" w:hanging="51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8" w15:restartNumberingAfterBreak="0">
    <w:nsid w:val="0D48407B"/>
    <w:multiLevelType w:val="hybridMultilevel"/>
    <w:tmpl w:val="A2342B32"/>
    <w:lvl w:ilvl="0" w:tplc="E5962CD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0D582034"/>
    <w:multiLevelType w:val="hybridMultilevel"/>
    <w:tmpl w:val="19E24CD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40078C0"/>
    <w:multiLevelType w:val="hybridMultilevel"/>
    <w:tmpl w:val="1E32B610"/>
    <w:lvl w:ilvl="0" w:tplc="16B2023C">
      <w:start w:val="1"/>
      <w:numFmt w:val="decimal"/>
      <w:lvlText w:val="(%1)"/>
      <w:lvlJc w:val="left"/>
      <w:pPr>
        <w:ind w:left="765" w:hanging="4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52573BF"/>
    <w:multiLevelType w:val="hybridMultilevel"/>
    <w:tmpl w:val="2682BD2A"/>
    <w:lvl w:ilvl="0" w:tplc="8AA2F208">
      <w:start w:val="1"/>
      <w:numFmt w:val="decimal"/>
      <w:lvlText w:val="(%1)"/>
      <w:lvlJc w:val="left"/>
      <w:pPr>
        <w:ind w:left="720" w:hanging="360"/>
      </w:pPr>
      <w:rPr>
        <w:rFonts w:hint="default"/>
      </w:rPr>
    </w:lvl>
    <w:lvl w:ilvl="1" w:tplc="AE881B1E">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5AB76ED"/>
    <w:multiLevelType w:val="hybridMultilevel"/>
    <w:tmpl w:val="664E31E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16125D3D"/>
    <w:multiLevelType w:val="hybridMultilevel"/>
    <w:tmpl w:val="2B26DECC"/>
    <w:lvl w:ilvl="0" w:tplc="0425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420AB8"/>
    <w:multiLevelType w:val="hybridMultilevel"/>
    <w:tmpl w:val="AF5AA78A"/>
    <w:lvl w:ilvl="0" w:tplc="0425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590BAD"/>
    <w:multiLevelType w:val="hybridMultilevel"/>
    <w:tmpl w:val="FC168146"/>
    <w:lvl w:ilvl="0" w:tplc="B32E69A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1D19110E"/>
    <w:multiLevelType w:val="hybridMultilevel"/>
    <w:tmpl w:val="EE9EAB26"/>
    <w:lvl w:ilvl="0" w:tplc="0425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A61F61"/>
    <w:multiLevelType w:val="hybridMultilevel"/>
    <w:tmpl w:val="C316C6EC"/>
    <w:lvl w:ilvl="0" w:tplc="7CB8465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1254E21"/>
    <w:multiLevelType w:val="hybridMultilevel"/>
    <w:tmpl w:val="2E189A9C"/>
    <w:lvl w:ilvl="0" w:tplc="0425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D160BB"/>
    <w:multiLevelType w:val="hybridMultilevel"/>
    <w:tmpl w:val="F1F4CF28"/>
    <w:lvl w:ilvl="0" w:tplc="88022C90">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0" w15:restartNumberingAfterBreak="0">
    <w:nsid w:val="23D557B5"/>
    <w:multiLevelType w:val="hybridMultilevel"/>
    <w:tmpl w:val="8946D42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256F4471"/>
    <w:multiLevelType w:val="hybridMultilevel"/>
    <w:tmpl w:val="B88A3796"/>
    <w:lvl w:ilvl="0" w:tplc="0425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4B3ED5"/>
    <w:multiLevelType w:val="hybridMultilevel"/>
    <w:tmpl w:val="5D786120"/>
    <w:lvl w:ilvl="0" w:tplc="8AA2F208">
      <w:start w:val="1"/>
      <w:numFmt w:val="decimal"/>
      <w:lvlText w:val="(%1)"/>
      <w:lvlJc w:val="left"/>
      <w:pPr>
        <w:ind w:left="720" w:hanging="360"/>
      </w:pPr>
      <w:rPr>
        <w:rFonts w:hint="default"/>
      </w:rPr>
    </w:lvl>
    <w:lvl w:ilvl="1" w:tplc="04250011">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B0340B6"/>
    <w:multiLevelType w:val="hybridMultilevel"/>
    <w:tmpl w:val="9AFA0F98"/>
    <w:lvl w:ilvl="0" w:tplc="07C0BF5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2DEB3E0D"/>
    <w:multiLevelType w:val="hybridMultilevel"/>
    <w:tmpl w:val="84345B5A"/>
    <w:lvl w:ilvl="0" w:tplc="0425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CE7F7F"/>
    <w:multiLevelType w:val="hybridMultilevel"/>
    <w:tmpl w:val="23783F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37D34F19"/>
    <w:multiLevelType w:val="hybridMultilevel"/>
    <w:tmpl w:val="0A62A7C6"/>
    <w:lvl w:ilvl="0" w:tplc="0425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B649FD"/>
    <w:multiLevelType w:val="hybridMultilevel"/>
    <w:tmpl w:val="88406D2A"/>
    <w:lvl w:ilvl="0" w:tplc="0425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1334DF"/>
    <w:multiLevelType w:val="hybridMultilevel"/>
    <w:tmpl w:val="7E1C8B58"/>
    <w:lvl w:ilvl="0" w:tplc="B5CE34DE">
      <w:start w:val="1"/>
      <w:numFmt w:val="decimal"/>
      <w:lvlText w:val="%1)"/>
      <w:lvlJc w:val="left"/>
      <w:pPr>
        <w:ind w:left="490" w:hanging="360"/>
      </w:pPr>
      <w:rPr>
        <w:rFonts w:hint="default"/>
      </w:rPr>
    </w:lvl>
    <w:lvl w:ilvl="1" w:tplc="04250019" w:tentative="1">
      <w:start w:val="1"/>
      <w:numFmt w:val="lowerLetter"/>
      <w:lvlText w:val="%2."/>
      <w:lvlJc w:val="left"/>
      <w:pPr>
        <w:ind w:left="1210" w:hanging="360"/>
      </w:pPr>
    </w:lvl>
    <w:lvl w:ilvl="2" w:tplc="0425001B" w:tentative="1">
      <w:start w:val="1"/>
      <w:numFmt w:val="lowerRoman"/>
      <w:lvlText w:val="%3."/>
      <w:lvlJc w:val="right"/>
      <w:pPr>
        <w:ind w:left="1930" w:hanging="180"/>
      </w:pPr>
    </w:lvl>
    <w:lvl w:ilvl="3" w:tplc="0425000F" w:tentative="1">
      <w:start w:val="1"/>
      <w:numFmt w:val="decimal"/>
      <w:lvlText w:val="%4."/>
      <w:lvlJc w:val="left"/>
      <w:pPr>
        <w:ind w:left="2650" w:hanging="360"/>
      </w:pPr>
    </w:lvl>
    <w:lvl w:ilvl="4" w:tplc="04250019" w:tentative="1">
      <w:start w:val="1"/>
      <w:numFmt w:val="lowerLetter"/>
      <w:lvlText w:val="%5."/>
      <w:lvlJc w:val="left"/>
      <w:pPr>
        <w:ind w:left="3370" w:hanging="360"/>
      </w:pPr>
    </w:lvl>
    <w:lvl w:ilvl="5" w:tplc="0425001B" w:tentative="1">
      <w:start w:val="1"/>
      <w:numFmt w:val="lowerRoman"/>
      <w:lvlText w:val="%6."/>
      <w:lvlJc w:val="right"/>
      <w:pPr>
        <w:ind w:left="4090" w:hanging="180"/>
      </w:pPr>
    </w:lvl>
    <w:lvl w:ilvl="6" w:tplc="0425000F" w:tentative="1">
      <w:start w:val="1"/>
      <w:numFmt w:val="decimal"/>
      <w:lvlText w:val="%7."/>
      <w:lvlJc w:val="left"/>
      <w:pPr>
        <w:ind w:left="4810" w:hanging="360"/>
      </w:pPr>
    </w:lvl>
    <w:lvl w:ilvl="7" w:tplc="04250019" w:tentative="1">
      <w:start w:val="1"/>
      <w:numFmt w:val="lowerLetter"/>
      <w:lvlText w:val="%8."/>
      <w:lvlJc w:val="left"/>
      <w:pPr>
        <w:ind w:left="5530" w:hanging="360"/>
      </w:pPr>
    </w:lvl>
    <w:lvl w:ilvl="8" w:tplc="0425001B" w:tentative="1">
      <w:start w:val="1"/>
      <w:numFmt w:val="lowerRoman"/>
      <w:lvlText w:val="%9."/>
      <w:lvlJc w:val="right"/>
      <w:pPr>
        <w:ind w:left="6250" w:hanging="180"/>
      </w:pPr>
    </w:lvl>
  </w:abstractNum>
  <w:abstractNum w:abstractNumId="29" w15:restartNumberingAfterBreak="0">
    <w:nsid w:val="48231ECC"/>
    <w:multiLevelType w:val="hybridMultilevel"/>
    <w:tmpl w:val="82FED188"/>
    <w:lvl w:ilvl="0" w:tplc="D8829E4E">
      <w:start w:val="1"/>
      <w:numFmt w:val="decimal"/>
      <w:lvlText w:val="(%1)"/>
      <w:lvlJc w:val="left"/>
      <w:pPr>
        <w:ind w:left="795" w:hanging="43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4A5E3D4A"/>
    <w:multiLevelType w:val="hybridMultilevel"/>
    <w:tmpl w:val="B68233D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C256390"/>
    <w:multiLevelType w:val="hybridMultilevel"/>
    <w:tmpl w:val="22C8A6A0"/>
    <w:lvl w:ilvl="0" w:tplc="C88C3D5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0C442E6"/>
    <w:multiLevelType w:val="hybridMultilevel"/>
    <w:tmpl w:val="22C8A6A0"/>
    <w:lvl w:ilvl="0" w:tplc="C88C3D5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2BF3E4E"/>
    <w:multiLevelType w:val="hybridMultilevel"/>
    <w:tmpl w:val="129080CA"/>
    <w:lvl w:ilvl="0" w:tplc="04250011">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59794CC4"/>
    <w:multiLevelType w:val="hybridMultilevel"/>
    <w:tmpl w:val="BB88E93A"/>
    <w:lvl w:ilvl="0" w:tplc="D5883AC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AD15955"/>
    <w:multiLevelType w:val="hybridMultilevel"/>
    <w:tmpl w:val="664E31E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6" w15:restartNumberingAfterBreak="0">
    <w:nsid w:val="5ECE51CA"/>
    <w:multiLevelType w:val="hybridMultilevel"/>
    <w:tmpl w:val="03F66710"/>
    <w:lvl w:ilvl="0" w:tplc="AE1AB5B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88C1AB7"/>
    <w:multiLevelType w:val="hybridMultilevel"/>
    <w:tmpl w:val="251C08FA"/>
    <w:lvl w:ilvl="0" w:tplc="17628BC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99D0B30"/>
    <w:multiLevelType w:val="hybridMultilevel"/>
    <w:tmpl w:val="E0DABFF6"/>
    <w:lvl w:ilvl="0" w:tplc="0425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3222D2"/>
    <w:multiLevelType w:val="hybridMultilevel"/>
    <w:tmpl w:val="18D4E5A8"/>
    <w:lvl w:ilvl="0" w:tplc="0425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C16690"/>
    <w:multiLevelType w:val="hybridMultilevel"/>
    <w:tmpl w:val="8772C44E"/>
    <w:lvl w:ilvl="0" w:tplc="297E148C">
      <w:start w:val="1"/>
      <w:numFmt w:val="decimal"/>
      <w:lvlText w:val="(%1)"/>
      <w:lvlJc w:val="left"/>
      <w:pPr>
        <w:ind w:left="780" w:hanging="4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6CD57B7A"/>
    <w:multiLevelType w:val="hybridMultilevel"/>
    <w:tmpl w:val="AAF647BA"/>
    <w:lvl w:ilvl="0" w:tplc="7B54C726">
      <w:start w:val="1"/>
      <w:numFmt w:val="decimal"/>
      <w:lvlText w:val="(%1)"/>
      <w:lvlJc w:val="left"/>
      <w:pPr>
        <w:ind w:left="765" w:hanging="4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E156494"/>
    <w:multiLevelType w:val="hybridMultilevel"/>
    <w:tmpl w:val="93048F58"/>
    <w:lvl w:ilvl="0" w:tplc="0425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A726E4"/>
    <w:multiLevelType w:val="hybridMultilevel"/>
    <w:tmpl w:val="B5BC67BE"/>
    <w:lvl w:ilvl="0" w:tplc="FAC4C26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79AB65CE"/>
    <w:multiLevelType w:val="hybridMultilevel"/>
    <w:tmpl w:val="971CB4A0"/>
    <w:lvl w:ilvl="0" w:tplc="0425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6A5262"/>
    <w:multiLevelType w:val="hybridMultilevel"/>
    <w:tmpl w:val="6FCE8B92"/>
    <w:lvl w:ilvl="0" w:tplc="0425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6" w15:restartNumberingAfterBreak="0">
    <w:nsid w:val="7F774F93"/>
    <w:multiLevelType w:val="hybridMultilevel"/>
    <w:tmpl w:val="6CAA1D3A"/>
    <w:lvl w:ilvl="0" w:tplc="83B8973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270862751">
    <w:abstractNumId w:val="31"/>
  </w:num>
  <w:num w:numId="2" w16cid:durableId="920603500">
    <w:abstractNumId w:val="21"/>
  </w:num>
  <w:num w:numId="3" w16cid:durableId="646590669">
    <w:abstractNumId w:val="2"/>
  </w:num>
  <w:num w:numId="4" w16cid:durableId="1523081742">
    <w:abstractNumId w:val="14"/>
  </w:num>
  <w:num w:numId="5" w16cid:durableId="216473142">
    <w:abstractNumId w:val="11"/>
  </w:num>
  <w:num w:numId="6" w16cid:durableId="754474419">
    <w:abstractNumId w:val="46"/>
  </w:num>
  <w:num w:numId="7" w16cid:durableId="2021540020">
    <w:abstractNumId w:val="32"/>
  </w:num>
  <w:num w:numId="8" w16cid:durableId="71125633">
    <w:abstractNumId w:val="25"/>
  </w:num>
  <w:num w:numId="9" w16cid:durableId="2041079521">
    <w:abstractNumId w:val="1"/>
  </w:num>
  <w:num w:numId="10" w16cid:durableId="91560080">
    <w:abstractNumId w:val="0"/>
  </w:num>
  <w:num w:numId="11" w16cid:durableId="278335993">
    <w:abstractNumId w:val="16"/>
  </w:num>
  <w:num w:numId="12" w16cid:durableId="1013070154">
    <w:abstractNumId w:val="27"/>
  </w:num>
  <w:num w:numId="13" w16cid:durableId="231698384">
    <w:abstractNumId w:val="19"/>
  </w:num>
  <w:num w:numId="14" w16cid:durableId="1550918024">
    <w:abstractNumId w:val="17"/>
  </w:num>
  <w:num w:numId="15" w16cid:durableId="103430092">
    <w:abstractNumId w:val="45"/>
  </w:num>
  <w:num w:numId="16" w16cid:durableId="981621970">
    <w:abstractNumId w:val="38"/>
  </w:num>
  <w:num w:numId="17" w16cid:durableId="712123579">
    <w:abstractNumId w:val="18"/>
  </w:num>
  <w:num w:numId="18" w16cid:durableId="1286620309">
    <w:abstractNumId w:val="39"/>
  </w:num>
  <w:num w:numId="19" w16cid:durableId="974337662">
    <w:abstractNumId w:val="24"/>
  </w:num>
  <w:num w:numId="20" w16cid:durableId="768890718">
    <w:abstractNumId w:val="33"/>
  </w:num>
  <w:num w:numId="21" w16cid:durableId="2023193842">
    <w:abstractNumId w:val="44"/>
  </w:num>
  <w:num w:numId="22" w16cid:durableId="406851938">
    <w:abstractNumId w:val="22"/>
  </w:num>
  <w:num w:numId="23" w16cid:durableId="272519015">
    <w:abstractNumId w:val="42"/>
  </w:num>
  <w:num w:numId="24" w16cid:durableId="1472215824">
    <w:abstractNumId w:val="26"/>
  </w:num>
  <w:num w:numId="25" w16cid:durableId="627053515">
    <w:abstractNumId w:val="3"/>
  </w:num>
  <w:num w:numId="26" w16cid:durableId="2111856653">
    <w:abstractNumId w:val="13"/>
  </w:num>
  <w:num w:numId="27" w16cid:durableId="777680321">
    <w:abstractNumId w:val="34"/>
  </w:num>
  <w:num w:numId="28" w16cid:durableId="1364944536">
    <w:abstractNumId w:val="30"/>
  </w:num>
  <w:num w:numId="29" w16cid:durableId="355547652">
    <w:abstractNumId w:val="43"/>
  </w:num>
  <w:num w:numId="30" w16cid:durableId="1770391320">
    <w:abstractNumId w:val="6"/>
  </w:num>
  <w:num w:numId="31" w16cid:durableId="1486777902">
    <w:abstractNumId w:val="8"/>
  </w:num>
  <w:num w:numId="32" w16cid:durableId="645089556">
    <w:abstractNumId w:val="40"/>
  </w:num>
  <w:num w:numId="33" w16cid:durableId="1523666170">
    <w:abstractNumId w:val="29"/>
  </w:num>
  <w:num w:numId="34" w16cid:durableId="1611010699">
    <w:abstractNumId w:val="20"/>
  </w:num>
  <w:num w:numId="35" w16cid:durableId="30345177">
    <w:abstractNumId w:val="4"/>
  </w:num>
  <w:num w:numId="36" w16cid:durableId="900217123">
    <w:abstractNumId w:val="5"/>
  </w:num>
  <w:num w:numId="37" w16cid:durableId="647057004">
    <w:abstractNumId w:val="9"/>
  </w:num>
  <w:num w:numId="38" w16cid:durableId="1154568088">
    <w:abstractNumId w:val="36"/>
  </w:num>
  <w:num w:numId="39" w16cid:durableId="1326784052">
    <w:abstractNumId w:val="37"/>
  </w:num>
  <w:num w:numId="40" w16cid:durableId="2058504119">
    <w:abstractNumId w:val="15"/>
  </w:num>
  <w:num w:numId="41" w16cid:durableId="2095927781">
    <w:abstractNumId w:val="28"/>
  </w:num>
  <w:num w:numId="42" w16cid:durableId="84961694">
    <w:abstractNumId w:val="7"/>
  </w:num>
  <w:num w:numId="43" w16cid:durableId="543761402">
    <w:abstractNumId w:val="23"/>
  </w:num>
  <w:num w:numId="44" w16cid:durableId="19074503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91090831">
    <w:abstractNumId w:val="12"/>
  </w:num>
  <w:num w:numId="46" w16cid:durableId="1844122509">
    <w:abstractNumId w:val="10"/>
  </w:num>
  <w:num w:numId="47" w16cid:durableId="1006439174">
    <w:abstractNumId w:val="4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kus Ühtigi">
    <w15:presenceInfo w15:providerId="AD" w15:userId="S-1-5-21-23267018-1296325175-649218145-117111"/>
  </w15:person>
  <w15:person w15:author="Joel Kook">
    <w15:presenceInfo w15:providerId="AD" w15:userId="S::Joel.Kook@just.ee::1a2e886b-2bd2-4f0c-8efb-840b2259ab7b"/>
  </w15:person>
  <w15:person w15:author="Markus Ühtigi [2]">
    <w15:presenceInfo w15:providerId="AD" w15:userId="S::Markus.Yhtigi@just.ee::d3e435c5-b525-4f8b-aa00-e5a77323ad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D8B"/>
    <w:rsid w:val="000353C0"/>
    <w:rsid w:val="00047051"/>
    <w:rsid w:val="00054FF7"/>
    <w:rsid w:val="000B27FB"/>
    <w:rsid w:val="000C3D44"/>
    <w:rsid w:val="0019075B"/>
    <w:rsid w:val="001B7EA6"/>
    <w:rsid w:val="001D75DE"/>
    <w:rsid w:val="001F697E"/>
    <w:rsid w:val="002608E8"/>
    <w:rsid w:val="00270E68"/>
    <w:rsid w:val="002F78F6"/>
    <w:rsid w:val="00311C90"/>
    <w:rsid w:val="00362978"/>
    <w:rsid w:val="00391664"/>
    <w:rsid w:val="003C069F"/>
    <w:rsid w:val="003E5FC5"/>
    <w:rsid w:val="00411B8E"/>
    <w:rsid w:val="004362D0"/>
    <w:rsid w:val="0045642A"/>
    <w:rsid w:val="00563B0B"/>
    <w:rsid w:val="00591297"/>
    <w:rsid w:val="005B711E"/>
    <w:rsid w:val="00677BB5"/>
    <w:rsid w:val="006B2E84"/>
    <w:rsid w:val="00720F38"/>
    <w:rsid w:val="0073111D"/>
    <w:rsid w:val="00786AF5"/>
    <w:rsid w:val="007A356C"/>
    <w:rsid w:val="007E318D"/>
    <w:rsid w:val="008069B8"/>
    <w:rsid w:val="008429B8"/>
    <w:rsid w:val="00887730"/>
    <w:rsid w:val="008B4514"/>
    <w:rsid w:val="008B7BB3"/>
    <w:rsid w:val="00A93168"/>
    <w:rsid w:val="00AC78EE"/>
    <w:rsid w:val="00B00B77"/>
    <w:rsid w:val="00B60CF3"/>
    <w:rsid w:val="00B8614D"/>
    <w:rsid w:val="00BA0F90"/>
    <w:rsid w:val="00BE2677"/>
    <w:rsid w:val="00BE6921"/>
    <w:rsid w:val="00C143DD"/>
    <w:rsid w:val="00C967B8"/>
    <w:rsid w:val="00CC3CE8"/>
    <w:rsid w:val="00CC7743"/>
    <w:rsid w:val="00D35A8B"/>
    <w:rsid w:val="00D97900"/>
    <w:rsid w:val="00DB0A7E"/>
    <w:rsid w:val="00EA3679"/>
    <w:rsid w:val="00ED21EF"/>
    <w:rsid w:val="00ED3D02"/>
    <w:rsid w:val="00EE4CB0"/>
    <w:rsid w:val="00F36FC5"/>
    <w:rsid w:val="00F5354C"/>
    <w:rsid w:val="00F9177B"/>
    <w:rsid w:val="00FE7D8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DF050"/>
  <w15:chartTrackingRefBased/>
  <w15:docId w15:val="{BB69EAE4-7482-46AF-9C7A-AEAD6D54B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FE7D8B"/>
    <w:pPr>
      <w:keepNext/>
      <w:keepLines/>
      <w:spacing w:after="0"/>
      <w:outlineLvl w:val="0"/>
    </w:pPr>
    <w:rPr>
      <w:rFonts w:ascii="Times New Roman" w:eastAsiaTheme="majorEastAsia" w:hAnsi="Times New Roman" w:cs="Times New Roman"/>
      <w:b/>
      <w:kern w:val="0"/>
      <w:sz w:val="32"/>
      <w:szCs w:val="32"/>
      <w:lang w:eastAsia="et-EE"/>
      <w14:ligatures w14:val="none"/>
    </w:rPr>
  </w:style>
  <w:style w:type="paragraph" w:styleId="Pealkiri2">
    <w:name w:val="heading 2"/>
    <w:basedOn w:val="Normaallaad"/>
    <w:next w:val="Normaallaad"/>
    <w:link w:val="Pealkiri2Mrk"/>
    <w:uiPriority w:val="9"/>
    <w:unhideWhenUsed/>
    <w:qFormat/>
    <w:rsid w:val="00FE7D8B"/>
    <w:pPr>
      <w:keepNext/>
      <w:spacing w:after="0" w:line="276" w:lineRule="auto"/>
      <w:jc w:val="center"/>
      <w:outlineLvl w:val="1"/>
    </w:pPr>
    <w:rPr>
      <w:rFonts w:ascii="Times New Roman" w:hAnsi="Times New Roman" w:cs="Times New Roman"/>
      <w:b/>
      <w:bCs/>
      <w:kern w:val="0"/>
      <w14:ligatures w14:val="none"/>
    </w:rPr>
  </w:style>
  <w:style w:type="paragraph" w:styleId="Pealkiri3">
    <w:name w:val="heading 3"/>
    <w:basedOn w:val="Normaallaad"/>
    <w:next w:val="Normaallaad"/>
    <w:link w:val="Pealkiri3Mrk"/>
    <w:uiPriority w:val="9"/>
    <w:unhideWhenUsed/>
    <w:qFormat/>
    <w:rsid w:val="00FE7D8B"/>
    <w:pPr>
      <w:keepNext/>
      <w:keepLines/>
      <w:spacing w:before="40" w:after="0"/>
      <w:outlineLvl w:val="2"/>
    </w:pPr>
    <w:rPr>
      <w:rFonts w:asciiTheme="majorHAnsi" w:eastAsiaTheme="majorEastAsia" w:hAnsiTheme="majorHAnsi" w:cstheme="majorBidi"/>
      <w:color w:val="1F3763" w:themeColor="accent1" w:themeShade="7F"/>
      <w:kern w:val="0"/>
      <w:sz w:val="24"/>
      <w:szCs w:val="24"/>
      <w:lang w:val="en-US"/>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E7D8B"/>
    <w:rPr>
      <w:rFonts w:ascii="Times New Roman" w:eastAsiaTheme="majorEastAsia" w:hAnsi="Times New Roman" w:cs="Times New Roman"/>
      <w:b/>
      <w:kern w:val="0"/>
      <w:sz w:val="32"/>
      <w:szCs w:val="32"/>
      <w:lang w:eastAsia="et-EE"/>
      <w14:ligatures w14:val="none"/>
    </w:rPr>
  </w:style>
  <w:style w:type="character" w:customStyle="1" w:styleId="Pealkiri2Mrk">
    <w:name w:val="Pealkiri 2 Märk"/>
    <w:basedOn w:val="Liguvaikefont"/>
    <w:link w:val="Pealkiri2"/>
    <w:uiPriority w:val="9"/>
    <w:rsid w:val="00FE7D8B"/>
    <w:rPr>
      <w:rFonts w:ascii="Times New Roman" w:hAnsi="Times New Roman" w:cs="Times New Roman"/>
      <w:b/>
      <w:bCs/>
      <w:kern w:val="0"/>
      <w14:ligatures w14:val="none"/>
    </w:rPr>
  </w:style>
  <w:style w:type="character" w:customStyle="1" w:styleId="Pealkiri3Mrk">
    <w:name w:val="Pealkiri 3 Märk"/>
    <w:basedOn w:val="Liguvaikefont"/>
    <w:link w:val="Pealkiri3"/>
    <w:uiPriority w:val="9"/>
    <w:rsid w:val="00FE7D8B"/>
    <w:rPr>
      <w:rFonts w:asciiTheme="majorHAnsi" w:eastAsiaTheme="majorEastAsia" w:hAnsiTheme="majorHAnsi" w:cstheme="majorBidi"/>
      <w:color w:val="1F3763" w:themeColor="accent1" w:themeShade="7F"/>
      <w:kern w:val="0"/>
      <w:sz w:val="24"/>
      <w:szCs w:val="24"/>
      <w:lang w:val="en-US"/>
      <w14:ligatures w14:val="none"/>
    </w:rPr>
  </w:style>
  <w:style w:type="character" w:styleId="Kommentaariviide">
    <w:name w:val="annotation reference"/>
    <w:basedOn w:val="Liguvaikefont"/>
    <w:uiPriority w:val="99"/>
    <w:unhideWhenUsed/>
    <w:rsid w:val="00FE7D8B"/>
    <w:rPr>
      <w:sz w:val="16"/>
      <w:szCs w:val="16"/>
    </w:rPr>
  </w:style>
  <w:style w:type="paragraph" w:styleId="Kommentaaritekst">
    <w:name w:val="annotation text"/>
    <w:basedOn w:val="Normaallaad"/>
    <w:link w:val="KommentaaritekstMrk"/>
    <w:uiPriority w:val="99"/>
    <w:unhideWhenUsed/>
    <w:rsid w:val="00FE7D8B"/>
    <w:pPr>
      <w:spacing w:line="240" w:lineRule="auto"/>
    </w:pPr>
    <w:rPr>
      <w:kern w:val="0"/>
      <w:sz w:val="20"/>
      <w:szCs w:val="20"/>
      <w14:ligatures w14:val="none"/>
    </w:rPr>
  </w:style>
  <w:style w:type="character" w:customStyle="1" w:styleId="KommentaaritekstMrk">
    <w:name w:val="Kommentaari tekst Märk"/>
    <w:basedOn w:val="Liguvaikefont"/>
    <w:link w:val="Kommentaaritekst"/>
    <w:uiPriority w:val="99"/>
    <w:rsid w:val="00FE7D8B"/>
    <w:rPr>
      <w:kern w:val="0"/>
      <w:sz w:val="20"/>
      <w:szCs w:val="20"/>
      <w14:ligatures w14:val="none"/>
    </w:rPr>
  </w:style>
  <w:style w:type="paragraph" w:styleId="Jutumullitekst">
    <w:name w:val="Balloon Text"/>
    <w:basedOn w:val="Normaallaad"/>
    <w:link w:val="JutumullitekstMrk"/>
    <w:uiPriority w:val="99"/>
    <w:semiHidden/>
    <w:unhideWhenUsed/>
    <w:rsid w:val="00FE7D8B"/>
    <w:pPr>
      <w:spacing w:after="0" w:line="240" w:lineRule="auto"/>
    </w:pPr>
    <w:rPr>
      <w:rFonts w:ascii="Segoe UI" w:hAnsi="Segoe UI" w:cs="Segoe UI"/>
      <w:kern w:val="0"/>
      <w:sz w:val="18"/>
      <w:szCs w:val="18"/>
      <w:lang w:val="en-US"/>
      <w14:ligatures w14:val="none"/>
    </w:rPr>
  </w:style>
  <w:style w:type="character" w:customStyle="1" w:styleId="JutumullitekstMrk">
    <w:name w:val="Jutumullitekst Märk"/>
    <w:basedOn w:val="Liguvaikefont"/>
    <w:link w:val="Jutumullitekst"/>
    <w:uiPriority w:val="99"/>
    <w:semiHidden/>
    <w:rsid w:val="00FE7D8B"/>
    <w:rPr>
      <w:rFonts w:ascii="Segoe UI" w:hAnsi="Segoe UI" w:cs="Segoe UI"/>
      <w:kern w:val="0"/>
      <w:sz w:val="18"/>
      <w:szCs w:val="18"/>
      <w:lang w:val="en-US"/>
      <w14:ligatures w14:val="none"/>
    </w:rPr>
  </w:style>
  <w:style w:type="character" w:styleId="Hperlink">
    <w:name w:val="Hyperlink"/>
    <w:basedOn w:val="Liguvaikefont"/>
    <w:uiPriority w:val="99"/>
    <w:unhideWhenUsed/>
    <w:rsid w:val="00FE7D8B"/>
    <w:rPr>
      <w:color w:val="0563C1" w:themeColor="hyperlink"/>
      <w:u w:val="single"/>
    </w:rPr>
  </w:style>
  <w:style w:type="paragraph" w:styleId="Loendilik">
    <w:name w:val="List Paragraph"/>
    <w:basedOn w:val="Normaallaad"/>
    <w:uiPriority w:val="34"/>
    <w:qFormat/>
    <w:rsid w:val="00FE7D8B"/>
    <w:pPr>
      <w:ind w:left="720"/>
      <w:contextualSpacing/>
    </w:pPr>
    <w:rPr>
      <w:kern w:val="0"/>
      <w:lang w:val="en-US"/>
      <w14:ligatures w14:val="none"/>
    </w:rPr>
  </w:style>
  <w:style w:type="character" w:styleId="Tugev">
    <w:name w:val="Strong"/>
    <w:basedOn w:val="Liguvaikefont"/>
    <w:uiPriority w:val="22"/>
    <w:qFormat/>
    <w:rsid w:val="00FE7D8B"/>
    <w:rPr>
      <w:b/>
      <w:bCs/>
    </w:rPr>
  </w:style>
  <w:style w:type="paragraph" w:styleId="Normaallaadveeb">
    <w:name w:val="Normal (Web)"/>
    <w:basedOn w:val="Normaallaad"/>
    <w:uiPriority w:val="99"/>
    <w:unhideWhenUsed/>
    <w:rsid w:val="00FE7D8B"/>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character" w:customStyle="1" w:styleId="tyhik">
    <w:name w:val="tyhik"/>
    <w:basedOn w:val="Liguvaikefont"/>
    <w:rsid w:val="00FE7D8B"/>
  </w:style>
  <w:style w:type="paragraph" w:styleId="Kehatekst">
    <w:name w:val="Body Text"/>
    <w:basedOn w:val="Normaallaad"/>
    <w:link w:val="KehatekstMrk"/>
    <w:uiPriority w:val="99"/>
    <w:unhideWhenUsed/>
    <w:rsid w:val="00FE7D8B"/>
    <w:pPr>
      <w:spacing w:after="60" w:line="276" w:lineRule="auto"/>
    </w:pPr>
    <w:rPr>
      <w:rFonts w:cstheme="minorHAnsi"/>
      <w:kern w:val="0"/>
      <w:sz w:val="20"/>
      <w:szCs w:val="20"/>
      <w:lang w:val="en-US"/>
      <w14:ligatures w14:val="none"/>
    </w:rPr>
  </w:style>
  <w:style w:type="character" w:customStyle="1" w:styleId="KehatekstMrk">
    <w:name w:val="Kehatekst Märk"/>
    <w:basedOn w:val="Liguvaikefont"/>
    <w:link w:val="Kehatekst"/>
    <w:uiPriority w:val="99"/>
    <w:rsid w:val="00FE7D8B"/>
    <w:rPr>
      <w:rFonts w:cstheme="minorHAnsi"/>
      <w:kern w:val="0"/>
      <w:sz w:val="20"/>
      <w:szCs w:val="20"/>
      <w:lang w:val="en-US"/>
      <w14:ligatures w14:val="none"/>
    </w:rPr>
  </w:style>
  <w:style w:type="paragraph" w:styleId="Kehatekst2">
    <w:name w:val="Body Text 2"/>
    <w:basedOn w:val="Normaallaad"/>
    <w:link w:val="Kehatekst2Mrk"/>
    <w:uiPriority w:val="99"/>
    <w:unhideWhenUsed/>
    <w:rsid w:val="00FE7D8B"/>
    <w:pPr>
      <w:spacing w:after="60" w:line="276" w:lineRule="auto"/>
      <w:jc w:val="both"/>
    </w:pPr>
    <w:rPr>
      <w:rFonts w:ascii="Times New Roman" w:hAnsi="Times New Roman" w:cs="Times New Roman"/>
      <w:kern w:val="0"/>
      <w14:ligatures w14:val="none"/>
    </w:rPr>
  </w:style>
  <w:style w:type="character" w:customStyle="1" w:styleId="Kehatekst2Mrk">
    <w:name w:val="Kehatekst 2 Märk"/>
    <w:basedOn w:val="Liguvaikefont"/>
    <w:link w:val="Kehatekst2"/>
    <w:uiPriority w:val="99"/>
    <w:rsid w:val="00FE7D8B"/>
    <w:rPr>
      <w:rFonts w:ascii="Times New Roman" w:hAnsi="Times New Roman" w:cs="Times New Roman"/>
      <w:kern w:val="0"/>
      <w14:ligatures w14:val="none"/>
    </w:rPr>
  </w:style>
  <w:style w:type="paragraph" w:styleId="Kehatekst3">
    <w:name w:val="Body Text 3"/>
    <w:basedOn w:val="Normaallaad"/>
    <w:link w:val="Kehatekst3Mrk"/>
    <w:uiPriority w:val="99"/>
    <w:unhideWhenUsed/>
    <w:rsid w:val="00FE7D8B"/>
    <w:pPr>
      <w:spacing w:after="60" w:line="276" w:lineRule="auto"/>
      <w:jc w:val="both"/>
    </w:pPr>
    <w:rPr>
      <w:rFonts w:cstheme="minorHAnsi"/>
      <w:kern w:val="0"/>
      <w:sz w:val="20"/>
      <w:szCs w:val="20"/>
      <w:lang w:val="en-US"/>
      <w14:ligatures w14:val="none"/>
    </w:rPr>
  </w:style>
  <w:style w:type="character" w:customStyle="1" w:styleId="Kehatekst3Mrk">
    <w:name w:val="Kehatekst 3 Märk"/>
    <w:basedOn w:val="Liguvaikefont"/>
    <w:link w:val="Kehatekst3"/>
    <w:uiPriority w:val="99"/>
    <w:rsid w:val="00FE7D8B"/>
    <w:rPr>
      <w:rFonts w:cstheme="minorHAnsi"/>
      <w:kern w:val="0"/>
      <w:sz w:val="20"/>
      <w:szCs w:val="20"/>
      <w:lang w:val="en-US"/>
      <w14:ligatures w14:val="none"/>
    </w:rPr>
  </w:style>
  <w:style w:type="character" w:customStyle="1" w:styleId="mm">
    <w:name w:val="mm"/>
    <w:basedOn w:val="Liguvaikefont"/>
    <w:rsid w:val="00FE7D8B"/>
  </w:style>
  <w:style w:type="paragraph" w:styleId="Taandegakehatekst">
    <w:name w:val="Body Text Indent"/>
    <w:basedOn w:val="Normaallaad"/>
    <w:link w:val="TaandegakehatekstMrk"/>
    <w:uiPriority w:val="99"/>
    <w:unhideWhenUsed/>
    <w:rsid w:val="00FE7D8B"/>
    <w:pPr>
      <w:spacing w:after="0" w:line="276" w:lineRule="auto"/>
      <w:ind w:left="284" w:hanging="284"/>
    </w:pPr>
    <w:rPr>
      <w:rFonts w:ascii="Times New Roman" w:hAnsi="Times New Roman" w:cs="Times New Roman"/>
      <w:kern w:val="0"/>
      <w14:ligatures w14:val="none"/>
    </w:rPr>
  </w:style>
  <w:style w:type="character" w:customStyle="1" w:styleId="TaandegakehatekstMrk">
    <w:name w:val="Taandega kehatekst Märk"/>
    <w:basedOn w:val="Liguvaikefont"/>
    <w:link w:val="Taandegakehatekst"/>
    <w:uiPriority w:val="99"/>
    <w:rsid w:val="00FE7D8B"/>
    <w:rPr>
      <w:rFonts w:ascii="Times New Roman" w:hAnsi="Times New Roman" w:cs="Times New Roman"/>
      <w:kern w:val="0"/>
      <w14:ligatures w14:val="none"/>
    </w:rPr>
  </w:style>
  <w:style w:type="paragraph" w:styleId="Kommentaariteema">
    <w:name w:val="annotation subject"/>
    <w:basedOn w:val="Kommentaaritekst"/>
    <w:next w:val="Kommentaaritekst"/>
    <w:link w:val="KommentaariteemaMrk"/>
    <w:uiPriority w:val="99"/>
    <w:semiHidden/>
    <w:unhideWhenUsed/>
    <w:rsid w:val="00FE7D8B"/>
    <w:rPr>
      <w:b/>
      <w:bCs/>
      <w:lang w:val="en-US"/>
    </w:rPr>
  </w:style>
  <w:style w:type="character" w:customStyle="1" w:styleId="KommentaariteemaMrk">
    <w:name w:val="Kommentaari teema Märk"/>
    <w:basedOn w:val="KommentaaritekstMrk"/>
    <w:link w:val="Kommentaariteema"/>
    <w:uiPriority w:val="99"/>
    <w:semiHidden/>
    <w:rsid w:val="00FE7D8B"/>
    <w:rPr>
      <w:b/>
      <w:bCs/>
      <w:kern w:val="0"/>
      <w:sz w:val="20"/>
      <w:szCs w:val="20"/>
      <w:lang w:val="en-US"/>
      <w14:ligatures w14:val="none"/>
    </w:rPr>
  </w:style>
  <w:style w:type="paragraph" w:styleId="Pealkiri">
    <w:name w:val="Title"/>
    <w:basedOn w:val="Normaallaad"/>
    <w:next w:val="Normaallaad"/>
    <w:link w:val="PealkiriMrk"/>
    <w:uiPriority w:val="10"/>
    <w:qFormat/>
    <w:rsid w:val="00FE7D8B"/>
    <w:pPr>
      <w:spacing w:after="0" w:line="240" w:lineRule="auto"/>
      <w:contextualSpacing/>
      <w:jc w:val="center"/>
    </w:pPr>
    <w:rPr>
      <w:rFonts w:ascii="Times New Roman" w:eastAsiaTheme="majorEastAsia" w:hAnsi="Times New Roman" w:cs="Times New Roman"/>
      <w:b/>
      <w:spacing w:val="-10"/>
      <w:kern w:val="28"/>
      <w:sz w:val="32"/>
      <w:szCs w:val="28"/>
      <w14:ligatures w14:val="none"/>
    </w:rPr>
  </w:style>
  <w:style w:type="character" w:customStyle="1" w:styleId="PealkiriMrk">
    <w:name w:val="Pealkiri Märk"/>
    <w:basedOn w:val="Liguvaikefont"/>
    <w:link w:val="Pealkiri"/>
    <w:uiPriority w:val="10"/>
    <w:rsid w:val="00FE7D8B"/>
    <w:rPr>
      <w:rFonts w:ascii="Times New Roman" w:eastAsiaTheme="majorEastAsia" w:hAnsi="Times New Roman" w:cs="Times New Roman"/>
      <w:b/>
      <w:spacing w:val="-10"/>
      <w:kern w:val="28"/>
      <w:sz w:val="32"/>
      <w:szCs w:val="28"/>
      <w14:ligatures w14:val="none"/>
    </w:rPr>
  </w:style>
  <w:style w:type="paragraph" w:styleId="Redaktsioon">
    <w:name w:val="Revision"/>
    <w:hidden/>
    <w:uiPriority w:val="99"/>
    <w:semiHidden/>
    <w:rsid w:val="00FE7D8B"/>
    <w:pPr>
      <w:spacing w:after="0" w:line="240" w:lineRule="auto"/>
    </w:pPr>
    <w:rPr>
      <w:kern w:val="0"/>
      <w:lang w:val="en-US"/>
      <w14:ligatures w14:val="none"/>
    </w:rPr>
  </w:style>
  <w:style w:type="paragraph" w:styleId="Pis">
    <w:name w:val="header"/>
    <w:basedOn w:val="Normaallaad"/>
    <w:link w:val="PisMrk"/>
    <w:uiPriority w:val="99"/>
    <w:unhideWhenUsed/>
    <w:rsid w:val="00FE7D8B"/>
    <w:pPr>
      <w:tabs>
        <w:tab w:val="center" w:pos="4536"/>
        <w:tab w:val="right" w:pos="9072"/>
      </w:tabs>
      <w:spacing w:after="0" w:line="240" w:lineRule="auto"/>
    </w:pPr>
    <w:rPr>
      <w:kern w:val="0"/>
      <w:lang w:val="en-US"/>
      <w14:ligatures w14:val="none"/>
    </w:rPr>
  </w:style>
  <w:style w:type="character" w:customStyle="1" w:styleId="PisMrk">
    <w:name w:val="Päis Märk"/>
    <w:basedOn w:val="Liguvaikefont"/>
    <w:link w:val="Pis"/>
    <w:uiPriority w:val="99"/>
    <w:rsid w:val="00FE7D8B"/>
    <w:rPr>
      <w:kern w:val="0"/>
      <w:lang w:val="en-US"/>
      <w14:ligatures w14:val="none"/>
    </w:rPr>
  </w:style>
  <w:style w:type="paragraph" w:styleId="Jalus">
    <w:name w:val="footer"/>
    <w:basedOn w:val="Normaallaad"/>
    <w:link w:val="JalusMrk"/>
    <w:uiPriority w:val="99"/>
    <w:unhideWhenUsed/>
    <w:rsid w:val="00FE7D8B"/>
    <w:pPr>
      <w:tabs>
        <w:tab w:val="center" w:pos="4536"/>
        <w:tab w:val="right" w:pos="9072"/>
      </w:tabs>
      <w:spacing w:after="0" w:line="240" w:lineRule="auto"/>
    </w:pPr>
    <w:rPr>
      <w:kern w:val="0"/>
      <w:lang w:val="en-US"/>
      <w14:ligatures w14:val="none"/>
    </w:rPr>
  </w:style>
  <w:style w:type="character" w:customStyle="1" w:styleId="JalusMrk">
    <w:name w:val="Jalus Märk"/>
    <w:basedOn w:val="Liguvaikefont"/>
    <w:link w:val="Jalus"/>
    <w:uiPriority w:val="99"/>
    <w:rsid w:val="00FE7D8B"/>
    <w:rPr>
      <w:kern w:val="0"/>
      <w:lang w:val="en-US"/>
      <w14:ligatures w14:val="none"/>
    </w:rPr>
  </w:style>
  <w:style w:type="paragraph" w:customStyle="1" w:styleId="Standard">
    <w:name w:val="Standard"/>
    <w:rsid w:val="00FE7D8B"/>
    <w:pPr>
      <w:widowControl w:val="0"/>
      <w:suppressAutoHyphens/>
      <w:autoSpaceDN w:val="0"/>
      <w:spacing w:after="0" w:line="240" w:lineRule="auto"/>
    </w:pPr>
    <w:rPr>
      <w:rFonts w:ascii="Times New Roman" w:eastAsia="Arial Unicode MS" w:hAnsi="Times New Roman" w:cs="Tahoma"/>
      <w:kern w:val="3"/>
      <w:sz w:val="24"/>
      <w:szCs w:val="24"/>
      <w:lang w:eastAsia="et-EE"/>
      <w14:ligatures w14:val="none"/>
    </w:rPr>
  </w:style>
  <w:style w:type="paragraph" w:styleId="Vahedeta">
    <w:name w:val="No Spacing"/>
    <w:uiPriority w:val="1"/>
    <w:qFormat/>
    <w:rsid w:val="00FE7D8B"/>
    <w:pPr>
      <w:spacing w:after="0" w:line="240" w:lineRule="auto"/>
    </w:pPr>
    <w:rPr>
      <w:kern w:val="0"/>
      <w14:ligatures w14:val="none"/>
    </w:rPr>
  </w:style>
  <w:style w:type="character" w:styleId="Klastatudhperlink">
    <w:name w:val="FollowedHyperlink"/>
    <w:basedOn w:val="Liguvaikefont"/>
    <w:uiPriority w:val="99"/>
    <w:semiHidden/>
    <w:unhideWhenUsed/>
    <w:rsid w:val="00FE7D8B"/>
    <w:rPr>
      <w:color w:val="954F72" w:themeColor="followedHyperlink"/>
      <w:u w:val="single"/>
    </w:rPr>
  </w:style>
  <w:style w:type="paragraph" w:customStyle="1" w:styleId="pf0">
    <w:name w:val="pf0"/>
    <w:basedOn w:val="Normaallaad"/>
    <w:rsid w:val="00FE7D8B"/>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cf01">
    <w:name w:val="cf01"/>
    <w:basedOn w:val="Liguvaikefont"/>
    <w:rsid w:val="00FE7D8B"/>
    <w:rPr>
      <w:rFonts w:ascii="Segoe UI" w:hAnsi="Segoe UI" w:cs="Segoe UI" w:hint="default"/>
      <w:sz w:val="18"/>
      <w:szCs w:val="18"/>
    </w:rPr>
  </w:style>
  <w:style w:type="character" w:customStyle="1" w:styleId="UnresolvedMention1">
    <w:name w:val="Unresolved Mention1"/>
    <w:basedOn w:val="Liguvaikefont"/>
    <w:uiPriority w:val="99"/>
    <w:semiHidden/>
    <w:unhideWhenUsed/>
    <w:rsid w:val="00FE7D8B"/>
    <w:rPr>
      <w:color w:val="605E5C"/>
      <w:shd w:val="clear" w:color="auto" w:fill="E1DFDD"/>
    </w:rPr>
  </w:style>
  <w:style w:type="character" w:styleId="Lahendamatamainimine">
    <w:name w:val="Unresolved Mention"/>
    <w:basedOn w:val="Liguvaikefont"/>
    <w:uiPriority w:val="99"/>
    <w:semiHidden/>
    <w:unhideWhenUsed/>
    <w:rsid w:val="00FE7D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339</TotalTime>
  <Pages>20</Pages>
  <Words>8792</Words>
  <Characters>51000</Characters>
  <Application>Microsoft Office Word</Application>
  <DocSecurity>0</DocSecurity>
  <Lines>425</Lines>
  <Paragraphs>119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Nõmmik</dc:creator>
  <cp:keywords/>
  <dc:description/>
  <cp:lastModifiedBy>Markus Ühtigi</cp:lastModifiedBy>
  <cp:revision>31</cp:revision>
  <dcterms:created xsi:type="dcterms:W3CDTF">2024-07-14T13:36:00Z</dcterms:created>
  <dcterms:modified xsi:type="dcterms:W3CDTF">2024-10-31T09:15:00Z</dcterms:modified>
</cp:coreProperties>
</file>